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2D6D3" w14:textId="77777777" w:rsidR="00552403" w:rsidRDefault="00552403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51C44369" w14:textId="6DF4FC25" w:rsidR="00D11381" w:rsidRDefault="00D11381" w:rsidP="00D11381">
      <w:pPr>
        <w:ind w:left="1418" w:hanging="1418"/>
        <w:jc w:val="center"/>
        <w:rPr>
          <w:rFonts w:ascii="Arial Narrow" w:hAnsi="Arial Narrow"/>
        </w:rPr>
      </w:pPr>
      <w:r>
        <w:rPr>
          <w:rFonts w:ascii="Arial Narrow" w:hAnsi="Arial Narrow" w:cs="Arial"/>
          <w:color w:val="000000"/>
          <w:lang w:eastAsia="sk-SK"/>
        </w:rPr>
        <w:t xml:space="preserve">                                                                               </w:t>
      </w:r>
      <w:r w:rsidR="00D13DCE" w:rsidRPr="00730188">
        <w:rPr>
          <w:rFonts w:ascii="Arial Narrow" w:hAnsi="Arial Narrow" w:cs="Arial"/>
          <w:color w:val="000000"/>
          <w:lang w:eastAsia="sk-SK"/>
        </w:rPr>
        <w:t xml:space="preserve">Príloha č. 1 </w:t>
      </w:r>
      <w:r w:rsidRPr="00CF250E">
        <w:rPr>
          <w:rFonts w:ascii="Arial Narrow" w:hAnsi="Arial Narrow"/>
        </w:rPr>
        <w:t>Opis predmetu zákazky, technické požiadavky</w:t>
      </w:r>
    </w:p>
    <w:p w14:paraId="25B2A72E" w14:textId="715AF9B8" w:rsidR="00D11381" w:rsidRPr="00CF250E" w:rsidRDefault="00D11381" w:rsidP="00D11381">
      <w:pPr>
        <w:ind w:left="1418" w:hanging="1418"/>
        <w:jc w:val="right"/>
        <w:rPr>
          <w:rFonts w:ascii="Arial Narrow" w:hAnsi="Arial Narrow"/>
        </w:rPr>
      </w:pPr>
      <w:r>
        <w:rPr>
          <w:rFonts w:ascii="Arial Narrow" w:hAnsi="Arial Narrow"/>
        </w:rPr>
        <w:t>a vzor ponuky Predávajúceho predloženej do verejného obstarávania</w:t>
      </w:r>
    </w:p>
    <w:p w14:paraId="1CD838E4" w14:textId="0FE029DC" w:rsidR="00D13DCE" w:rsidRDefault="00D13DCE" w:rsidP="00D13DCE">
      <w:pPr>
        <w:ind w:left="-426"/>
        <w:jc w:val="right"/>
        <w:rPr>
          <w:rFonts w:ascii="Arial Narrow" w:hAnsi="Arial Narrow" w:cs="Arial"/>
          <w:color w:val="000000"/>
          <w:lang w:eastAsia="sk-SK"/>
        </w:rPr>
      </w:pPr>
    </w:p>
    <w:p w14:paraId="2E0B4D4F" w14:textId="77777777" w:rsidR="00704161" w:rsidRDefault="00704161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02A1984F" w14:textId="77777777" w:rsidR="0098609D" w:rsidRPr="00507D3B" w:rsidRDefault="00DC41F3" w:rsidP="0098609D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  <w:color w:val="000000"/>
          <w:sz w:val="22"/>
          <w:szCs w:val="22"/>
          <w:u w:val="single"/>
          <w:lang w:eastAsia="sk-SK"/>
        </w:rPr>
      </w:pPr>
      <w:r w:rsidRPr="00507D3B">
        <w:rPr>
          <w:rFonts w:ascii="Arial Narrow" w:hAnsi="Arial Narrow" w:cs="Arial"/>
          <w:i/>
          <w:color w:val="000000"/>
          <w:sz w:val="22"/>
          <w:szCs w:val="22"/>
          <w:u w:val="single"/>
          <w:lang w:eastAsia="sk-SK"/>
        </w:rPr>
        <w:t>Názov predmetu zákazky</w:t>
      </w:r>
    </w:p>
    <w:p w14:paraId="0C5CC28E" w14:textId="77777777" w:rsidR="00507D3B" w:rsidRDefault="00DC41F3" w:rsidP="0098609D">
      <w:pPr>
        <w:pStyle w:val="Zkladntext3"/>
        <w:ind w:left="2694" w:hanging="2694"/>
        <w:jc w:val="left"/>
        <w:rPr>
          <w:rFonts w:ascii="Arial Narrow" w:hAnsi="Arial Narrow" w:cs="Arial"/>
          <w:noProof w:val="0"/>
          <w:color w:val="auto"/>
          <w:sz w:val="22"/>
          <w:szCs w:val="22"/>
        </w:rPr>
      </w:pPr>
      <w:r>
        <w:rPr>
          <w:rFonts w:ascii="Arial Narrow" w:hAnsi="Arial Narrow" w:cs="Arial"/>
          <w:noProof w:val="0"/>
          <w:color w:val="auto"/>
          <w:sz w:val="22"/>
          <w:szCs w:val="22"/>
        </w:rPr>
        <w:t xml:space="preserve">       </w:t>
      </w:r>
    </w:p>
    <w:p w14:paraId="5DA06960" w14:textId="77777777" w:rsidR="0098609D" w:rsidRPr="00507D3B" w:rsidRDefault="00C1528B" w:rsidP="0098609D">
      <w:pPr>
        <w:pStyle w:val="Zkladntext3"/>
        <w:ind w:left="2694" w:hanging="2694"/>
        <w:jc w:val="left"/>
        <w:rPr>
          <w:rFonts w:ascii="Arial Narrow" w:hAnsi="Arial Narrow" w:cs="Arial"/>
          <w:b/>
          <w:noProof w:val="0"/>
          <w:color w:val="auto"/>
          <w:sz w:val="22"/>
          <w:szCs w:val="22"/>
        </w:rPr>
      </w:pPr>
      <w:r w:rsidRPr="00C1528B">
        <w:rPr>
          <w:rFonts w:ascii="Arial Narrow" w:hAnsi="Arial Narrow" w:cs="Arial"/>
          <w:b/>
          <w:i/>
          <w:color w:val="auto"/>
        </w:rPr>
        <w:t>Špeciálne vozidlo na prevoz zaistených dôkazov</w:t>
      </w:r>
      <w:r w:rsidR="00507D3B" w:rsidRPr="00507D3B">
        <w:rPr>
          <w:rFonts w:ascii="Arial Narrow" w:hAnsi="Arial Narrow" w:cs="Arial"/>
          <w:b/>
          <w:noProof w:val="0"/>
          <w:color w:val="auto"/>
          <w:sz w:val="22"/>
          <w:szCs w:val="22"/>
        </w:rPr>
        <w:t>.</w:t>
      </w:r>
    </w:p>
    <w:p w14:paraId="6DF763A6" w14:textId="77777777" w:rsidR="00DC41F3" w:rsidRDefault="00DC41F3" w:rsidP="0098609D">
      <w:pPr>
        <w:tabs>
          <w:tab w:val="left" w:pos="284"/>
        </w:tabs>
        <w:ind w:left="284"/>
        <w:jc w:val="both"/>
        <w:rPr>
          <w:rFonts w:ascii="Arial Narrow" w:hAnsi="Arial Narrow"/>
          <w:b/>
          <w:sz w:val="22"/>
          <w:szCs w:val="22"/>
        </w:rPr>
      </w:pPr>
    </w:p>
    <w:p w14:paraId="46B6DBC7" w14:textId="77777777" w:rsidR="00DC41F3" w:rsidRPr="00B241D9" w:rsidRDefault="00DC41F3" w:rsidP="00B241D9">
      <w:pPr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i/>
          <w:color w:val="000000"/>
          <w:sz w:val="22"/>
          <w:szCs w:val="22"/>
          <w:u w:val="single"/>
          <w:lang w:eastAsia="sk-SK"/>
        </w:rPr>
      </w:pPr>
      <w:r w:rsidRPr="00B241D9">
        <w:rPr>
          <w:rFonts w:ascii="Arial Narrow" w:hAnsi="Arial Narrow" w:cs="Arial"/>
          <w:i/>
          <w:color w:val="000000"/>
          <w:sz w:val="22"/>
          <w:szCs w:val="22"/>
          <w:u w:val="single"/>
          <w:lang w:eastAsia="sk-SK"/>
        </w:rPr>
        <w:t>Predmet zákazky</w:t>
      </w:r>
    </w:p>
    <w:p w14:paraId="701A4086" w14:textId="77777777" w:rsidR="004A270F" w:rsidRPr="001E78C2" w:rsidRDefault="004A270F" w:rsidP="004A270F">
      <w:pPr>
        <w:pStyle w:val="Zarkazkladnhotextu2"/>
        <w:ind w:left="0"/>
        <w:rPr>
          <w:rFonts w:ascii="Arial Narrow" w:hAnsi="Arial Narrow" w:cs="Arial"/>
          <w:sz w:val="22"/>
          <w:szCs w:val="22"/>
          <w:u w:val="single"/>
        </w:rPr>
      </w:pPr>
      <w:r w:rsidRPr="009724F7">
        <w:rPr>
          <w:rFonts w:ascii="Arial Narrow" w:hAnsi="Arial Narrow" w:cs="Arial"/>
          <w:sz w:val="22"/>
          <w:szCs w:val="22"/>
        </w:rPr>
        <w:t xml:space="preserve">Predmetom tejto zákazky je </w:t>
      </w:r>
      <w:r w:rsidRPr="008C5154">
        <w:rPr>
          <w:rFonts w:ascii="Arial Narrow" w:hAnsi="Arial Narrow" w:cs="Arial"/>
          <w:sz w:val="22"/>
          <w:szCs w:val="22"/>
        </w:rPr>
        <w:t>dodávka nov</w:t>
      </w:r>
      <w:r>
        <w:rPr>
          <w:rFonts w:ascii="Arial Narrow" w:hAnsi="Arial Narrow" w:cs="Arial"/>
          <w:sz w:val="22"/>
          <w:szCs w:val="22"/>
        </w:rPr>
        <w:t>ého, nepoužitého</w:t>
      </w:r>
      <w:r w:rsidRPr="008C5154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(1</w:t>
      </w:r>
      <w:r w:rsidRPr="008C5154">
        <w:rPr>
          <w:rFonts w:ascii="Arial Narrow" w:hAnsi="Arial Narrow" w:cs="Arial"/>
          <w:sz w:val="22"/>
          <w:szCs w:val="22"/>
        </w:rPr>
        <w:t xml:space="preserve"> kus</w:t>
      </w:r>
      <w:r>
        <w:rPr>
          <w:rFonts w:ascii="Arial Narrow" w:hAnsi="Arial Narrow" w:cs="Arial"/>
          <w:sz w:val="22"/>
          <w:szCs w:val="22"/>
        </w:rPr>
        <w:t xml:space="preserve">) automobilu </w:t>
      </w:r>
      <w:r w:rsidRPr="008C5154">
        <w:rPr>
          <w:rFonts w:ascii="Arial Narrow" w:hAnsi="Arial Narrow" w:cs="Arial"/>
          <w:sz w:val="22"/>
          <w:szCs w:val="22"/>
        </w:rPr>
        <w:t xml:space="preserve">triedy </w:t>
      </w:r>
      <w:r>
        <w:rPr>
          <w:rFonts w:ascii="Arial Narrow" w:hAnsi="Arial Narrow" w:cs="Arial"/>
          <w:sz w:val="22"/>
          <w:szCs w:val="22"/>
        </w:rPr>
        <w:t>nákladné N2</w:t>
      </w:r>
      <w:r w:rsidRPr="008C5154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na prevoz špeciálneho kontajnera, s ktorým musí byť predmetné vozidlo kompatibilné</w:t>
      </w:r>
      <w:r w:rsidR="00F87863">
        <w:rPr>
          <w:rFonts w:ascii="Arial Narrow" w:hAnsi="Arial Narrow" w:cs="Arial"/>
          <w:sz w:val="22"/>
          <w:szCs w:val="22"/>
        </w:rPr>
        <w:t xml:space="preserve"> </w:t>
      </w:r>
      <w:r w:rsidR="00F87863" w:rsidRPr="001E78C2">
        <w:rPr>
          <w:rFonts w:ascii="Arial Narrow" w:hAnsi="Arial Narrow" w:cs="Arial"/>
          <w:sz w:val="22"/>
          <w:szCs w:val="22"/>
          <w:u w:val="single"/>
        </w:rPr>
        <w:t>(špeciálny kontajner nie je súčasťou zákazky).</w:t>
      </w:r>
    </w:p>
    <w:p w14:paraId="3A2A4FB6" w14:textId="77777777" w:rsidR="00B241D9" w:rsidRPr="00B241D9" w:rsidRDefault="00B241D9" w:rsidP="00AC0A1F">
      <w:pPr>
        <w:tabs>
          <w:tab w:val="left" w:pos="284"/>
        </w:tabs>
        <w:ind w:left="284"/>
        <w:jc w:val="both"/>
        <w:rPr>
          <w:rFonts w:ascii="Arial Narrow" w:hAnsi="Arial Narrow"/>
          <w:b/>
          <w:sz w:val="22"/>
          <w:szCs w:val="22"/>
        </w:rPr>
      </w:pPr>
    </w:p>
    <w:p w14:paraId="0440DCDA" w14:textId="77777777" w:rsidR="0098609D" w:rsidRPr="000420D5" w:rsidRDefault="0098609D" w:rsidP="0098609D">
      <w:pPr>
        <w:pStyle w:val="Zarkazkladnhotextu2"/>
        <w:ind w:left="0"/>
        <w:rPr>
          <w:rFonts w:ascii="Arial Narrow" w:hAnsi="Arial Narrow" w:cs="Arial"/>
          <w:i/>
          <w:sz w:val="22"/>
          <w:szCs w:val="22"/>
          <w:u w:val="single"/>
        </w:rPr>
      </w:pPr>
      <w:r w:rsidRPr="000420D5">
        <w:rPr>
          <w:rFonts w:ascii="Arial Narrow" w:hAnsi="Arial Narrow" w:cs="Arial"/>
          <w:i/>
          <w:sz w:val="22"/>
          <w:szCs w:val="22"/>
          <w:u w:val="single"/>
        </w:rPr>
        <w:t>Vymedzenie predmetu zákazky</w:t>
      </w:r>
    </w:p>
    <w:p w14:paraId="4765419B" w14:textId="77777777" w:rsidR="0098609D" w:rsidRPr="008473C0" w:rsidRDefault="0098609D" w:rsidP="0098609D">
      <w:pPr>
        <w:tabs>
          <w:tab w:val="left" w:pos="284"/>
        </w:tabs>
        <w:ind w:left="284"/>
        <w:jc w:val="both"/>
        <w:rPr>
          <w:rFonts w:ascii="Arial Narrow" w:hAnsi="Arial Narrow"/>
          <w:sz w:val="22"/>
          <w:szCs w:val="22"/>
        </w:rPr>
      </w:pPr>
    </w:p>
    <w:p w14:paraId="1292A9CF" w14:textId="77777777" w:rsidR="00C1528B" w:rsidRPr="000420D5" w:rsidRDefault="00C1528B" w:rsidP="00C1528B">
      <w:pPr>
        <w:pStyle w:val="Default"/>
        <w:jc w:val="both"/>
        <w:rPr>
          <w:rFonts w:ascii="Arial Narrow" w:hAnsi="Arial Narrow" w:cs="Times New Roman"/>
          <w:bCs/>
          <w:sz w:val="22"/>
          <w:szCs w:val="22"/>
        </w:rPr>
      </w:pPr>
      <w:r w:rsidRPr="000420D5">
        <w:rPr>
          <w:rFonts w:ascii="Arial Narrow" w:hAnsi="Arial Narrow" w:cs="Times New Roman"/>
          <w:bCs/>
          <w:sz w:val="22"/>
          <w:szCs w:val="22"/>
        </w:rPr>
        <w:t xml:space="preserve">ŠPECIFIKÁCIA ŠPECIÁLNEHO VOZIDLA NA PREVOZ ZAISTENÝCH DÔKAZOV </w:t>
      </w:r>
    </w:p>
    <w:p w14:paraId="1F891D27" w14:textId="77777777" w:rsidR="00C1528B" w:rsidRPr="000420D5" w:rsidRDefault="00C1528B" w:rsidP="00C1528B">
      <w:pPr>
        <w:pStyle w:val="Default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6A30286C" w14:textId="77777777" w:rsidR="00C1528B" w:rsidRPr="000420D5" w:rsidRDefault="00C1528B" w:rsidP="00C1528B">
      <w:pPr>
        <w:pStyle w:val="Default"/>
        <w:rPr>
          <w:rFonts w:ascii="Arial Narrow" w:hAnsi="Arial Narrow" w:cs="Times New Roman"/>
          <w:b/>
          <w:bCs/>
          <w:sz w:val="22"/>
          <w:szCs w:val="22"/>
        </w:rPr>
      </w:pPr>
      <w:r w:rsidRPr="000420D5">
        <w:rPr>
          <w:rFonts w:ascii="Arial Narrow" w:hAnsi="Arial Narrow" w:cs="Times New Roman"/>
          <w:b/>
          <w:bCs/>
          <w:sz w:val="22"/>
          <w:szCs w:val="22"/>
        </w:rPr>
        <w:t>VOZIDLO V POŽADOVANOM ZÁKLADNOM VYHOTOVENÍ</w:t>
      </w:r>
    </w:p>
    <w:p w14:paraId="548BAD78" w14:textId="77777777" w:rsidR="00C1528B" w:rsidRPr="007D1522" w:rsidRDefault="00C1528B" w:rsidP="00C1528B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C1528B" w:rsidRPr="000420D5" w14:paraId="5EE1A5D1" w14:textId="77777777" w:rsidTr="005659AB">
        <w:tc>
          <w:tcPr>
            <w:tcW w:w="33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8AC690" w14:textId="77777777" w:rsidR="00C1528B" w:rsidRPr="000420D5" w:rsidRDefault="00C1528B" w:rsidP="00D443BC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b/>
                <w:sz w:val="22"/>
                <w:szCs w:val="22"/>
              </w:rPr>
              <w:t>PARAMETER</w:t>
            </w:r>
          </w:p>
        </w:tc>
        <w:tc>
          <w:tcPr>
            <w:tcW w:w="5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0405B" w14:textId="77777777" w:rsidR="00C1528B" w:rsidRPr="000420D5" w:rsidRDefault="00C1528B" w:rsidP="00D443BC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b/>
                <w:sz w:val="22"/>
                <w:szCs w:val="22"/>
              </w:rPr>
              <w:t>POPIS</w:t>
            </w:r>
          </w:p>
        </w:tc>
      </w:tr>
      <w:tr w:rsidR="00C1528B" w:rsidRPr="000420D5" w14:paraId="0DEB1DA5" w14:textId="77777777" w:rsidTr="005659AB">
        <w:tc>
          <w:tcPr>
            <w:tcW w:w="3369" w:type="dxa"/>
            <w:tcBorders>
              <w:top w:val="single" w:sz="24" w:space="0" w:color="auto"/>
            </w:tcBorders>
          </w:tcPr>
          <w:p w14:paraId="11A33D10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Farebné vyhotovenie</w:t>
            </w:r>
          </w:p>
        </w:tc>
        <w:tc>
          <w:tcPr>
            <w:tcW w:w="5843" w:type="dxa"/>
            <w:tcBorders>
              <w:top w:val="single" w:sz="24" w:space="0" w:color="auto"/>
            </w:tcBorders>
          </w:tcPr>
          <w:p w14:paraId="3E6A4523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Šedý odtieň RAL</w:t>
            </w:r>
          </w:p>
        </w:tc>
      </w:tr>
      <w:tr w:rsidR="00C1528B" w:rsidRPr="000420D5" w14:paraId="2FE02B23" w14:textId="77777777" w:rsidTr="005659AB">
        <w:tc>
          <w:tcPr>
            <w:tcW w:w="3369" w:type="dxa"/>
          </w:tcPr>
          <w:p w14:paraId="0FDCF2D3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Zvláštne výstražné zvukové znamenia </w:t>
            </w:r>
          </w:p>
        </w:tc>
        <w:tc>
          <w:tcPr>
            <w:tcW w:w="5843" w:type="dxa"/>
          </w:tcPr>
          <w:p w14:paraId="2A5C3EC1" w14:textId="77777777" w:rsidR="00C1528B" w:rsidRPr="000420D5" w:rsidRDefault="00C1528B" w:rsidP="00881D05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V zmysle Európskej dohody o medzinárodnej cestnej preprave nebezpečných vecí po ceste, v zmysle Zákona č.106/2018 Z.</w:t>
            </w:r>
            <w:r w:rsidR="00881D05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0420D5">
              <w:rPr>
                <w:rFonts w:ascii="Arial Narrow" w:hAnsi="Arial Narrow" w:cs="Times New Roman"/>
                <w:sz w:val="22"/>
                <w:szCs w:val="22"/>
              </w:rPr>
              <w:t>z. zo 14. marca 2018 o prevádzke vozidiel v cestnej premávke a o zmene a doplnení niektorých zákonov a Vyhlášky MDaV SR č.134/2018 Z</w:t>
            </w:r>
            <w:r w:rsidR="00881D05">
              <w:rPr>
                <w:rFonts w:ascii="Arial Narrow" w:hAnsi="Arial Narrow" w:cs="Times New Roman"/>
                <w:sz w:val="22"/>
                <w:szCs w:val="22"/>
              </w:rPr>
              <w:t xml:space="preserve">. </w:t>
            </w:r>
            <w:r w:rsidRPr="000420D5">
              <w:rPr>
                <w:rFonts w:ascii="Arial Narrow" w:hAnsi="Arial Narrow" w:cs="Times New Roman"/>
                <w:sz w:val="22"/>
                <w:szCs w:val="22"/>
              </w:rPr>
              <w:t>z. z 27. apríla 2018 ktorou sa ustanovujú podrobnosti o prevádzke vozidiel v cestnej premávke.</w:t>
            </w:r>
          </w:p>
        </w:tc>
      </w:tr>
      <w:tr w:rsidR="00C1528B" w:rsidRPr="000420D5" w14:paraId="66701E8D" w14:textId="77777777" w:rsidTr="005659AB">
        <w:tc>
          <w:tcPr>
            <w:tcW w:w="3369" w:type="dxa"/>
          </w:tcPr>
          <w:p w14:paraId="45E399F5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Svetlá </w:t>
            </w:r>
          </w:p>
        </w:tc>
        <w:tc>
          <w:tcPr>
            <w:tcW w:w="5843" w:type="dxa"/>
          </w:tcPr>
          <w:p w14:paraId="47962757" w14:textId="77777777" w:rsidR="00C1528B" w:rsidRPr="000420D5" w:rsidRDefault="00C1528B" w:rsidP="000420D5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Kombinovaná farba červeno-modrá v zmysle Európskej dohody o medzinárodnej cestnej preprave nebezpečných vecí po ceste, v zmysle Zákona č.106/2018 Z.</w:t>
            </w:r>
            <w:r w:rsidR="00881D05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0420D5">
              <w:rPr>
                <w:rFonts w:ascii="Arial Narrow" w:hAnsi="Arial Narrow" w:cs="Times New Roman"/>
                <w:sz w:val="22"/>
                <w:szCs w:val="22"/>
              </w:rPr>
              <w:t>z. zo 14. marca 2018 o prevádzke vozidiel v cestnej premávke a o zmene a doplnení niektorých zákonov a Vyhlášky MDaV SR č. 134/2018 Z.</w:t>
            </w:r>
            <w:r w:rsidR="00881D05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0420D5">
              <w:rPr>
                <w:rFonts w:ascii="Arial Narrow" w:hAnsi="Arial Narrow" w:cs="Times New Roman"/>
                <w:sz w:val="22"/>
                <w:szCs w:val="22"/>
              </w:rPr>
              <w:t>z. z 27. apríla 2018 ktorou sa ustanovujú podrobnosti o prevádzke vozidiel v cestnej premávke.</w:t>
            </w:r>
          </w:p>
        </w:tc>
      </w:tr>
      <w:tr w:rsidR="00F85B3D" w:rsidRPr="000420D5" w14:paraId="1CAAFCE0" w14:textId="77777777" w:rsidTr="00FD038E">
        <w:tc>
          <w:tcPr>
            <w:tcW w:w="9212" w:type="dxa"/>
            <w:gridSpan w:val="2"/>
          </w:tcPr>
          <w:p w14:paraId="76510147" w14:textId="77777777" w:rsidR="00F85B3D" w:rsidRPr="00D11381" w:rsidRDefault="00F85B3D" w:rsidP="000420D5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Hmotnosti (kg)</w:t>
            </w:r>
          </w:p>
        </w:tc>
      </w:tr>
      <w:tr w:rsidR="00F85B3D" w:rsidRPr="000420D5" w14:paraId="0F133D6F" w14:textId="77777777" w:rsidTr="005659AB">
        <w:tc>
          <w:tcPr>
            <w:tcW w:w="3369" w:type="dxa"/>
          </w:tcPr>
          <w:p w14:paraId="66B3EF6B" w14:textId="77777777" w:rsidR="00F85B3D" w:rsidRPr="00D11381" w:rsidRDefault="00215FE7" w:rsidP="00215FE7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Max. celková hmotnosť jazdnej súpravy (spolu s kontajnerom – viď špecifikácia kontajnera)</w:t>
            </w:r>
          </w:p>
        </w:tc>
        <w:tc>
          <w:tcPr>
            <w:tcW w:w="5843" w:type="dxa"/>
          </w:tcPr>
          <w:p w14:paraId="1FF4D81B" w14:textId="77777777" w:rsidR="00F85B3D" w:rsidRPr="00D11381" w:rsidRDefault="00215FE7" w:rsidP="000420D5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12 000</w:t>
            </w:r>
          </w:p>
        </w:tc>
      </w:tr>
      <w:tr w:rsidR="00215FE7" w:rsidRPr="000420D5" w14:paraId="305B08BB" w14:textId="77777777" w:rsidTr="005659AB">
        <w:tc>
          <w:tcPr>
            <w:tcW w:w="3369" w:type="dxa"/>
          </w:tcPr>
          <w:p w14:paraId="70287296" w14:textId="77777777" w:rsidR="00215FE7" w:rsidRPr="00D11381" w:rsidRDefault="00215FE7" w:rsidP="00215FE7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Max. hmotnosť užitočného nákladu</w:t>
            </w:r>
          </w:p>
        </w:tc>
        <w:tc>
          <w:tcPr>
            <w:tcW w:w="5843" w:type="dxa"/>
          </w:tcPr>
          <w:p w14:paraId="5AC0C539" w14:textId="77777777" w:rsidR="00215FE7" w:rsidRPr="00D11381" w:rsidRDefault="00F73CF2" w:rsidP="00F73CF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8</w:t>
            </w:r>
            <w:r w:rsidR="00215FE7" w:rsidRPr="00D11381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D11381">
              <w:rPr>
                <w:rFonts w:ascii="Arial Narrow" w:hAnsi="Arial Narrow" w:cs="Times New Roman"/>
                <w:sz w:val="22"/>
                <w:szCs w:val="22"/>
              </w:rPr>
              <w:t>0</w:t>
            </w:r>
            <w:r w:rsidR="00215FE7" w:rsidRPr="00D11381">
              <w:rPr>
                <w:rFonts w:ascii="Arial Narrow" w:hAnsi="Arial Narrow" w:cs="Times New Roman"/>
                <w:sz w:val="22"/>
                <w:szCs w:val="22"/>
              </w:rPr>
              <w:t>00</w:t>
            </w:r>
          </w:p>
        </w:tc>
      </w:tr>
      <w:tr w:rsidR="00215FE7" w:rsidRPr="000420D5" w14:paraId="167D9B3F" w14:textId="77777777" w:rsidTr="005659AB">
        <w:tc>
          <w:tcPr>
            <w:tcW w:w="3369" w:type="dxa"/>
          </w:tcPr>
          <w:p w14:paraId="2F6AAC6D" w14:textId="77777777" w:rsidR="00215FE7" w:rsidRPr="00D11381" w:rsidRDefault="00215FE7" w:rsidP="00215FE7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Max. pohotovostná hmotnosť</w:t>
            </w:r>
          </w:p>
        </w:tc>
        <w:tc>
          <w:tcPr>
            <w:tcW w:w="5843" w:type="dxa"/>
          </w:tcPr>
          <w:p w14:paraId="2A6597CF" w14:textId="77777777" w:rsidR="00215FE7" w:rsidRPr="00D11381" w:rsidRDefault="00215FE7" w:rsidP="000420D5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4 000</w:t>
            </w:r>
          </w:p>
        </w:tc>
      </w:tr>
      <w:tr w:rsidR="00C1528B" w:rsidRPr="000420D5" w14:paraId="454EFFAA" w14:textId="77777777" w:rsidTr="00D443BC">
        <w:tc>
          <w:tcPr>
            <w:tcW w:w="9212" w:type="dxa"/>
            <w:gridSpan w:val="2"/>
          </w:tcPr>
          <w:p w14:paraId="6BB97875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Podvozok a motorová časť vozidla</w:t>
            </w:r>
          </w:p>
        </w:tc>
      </w:tr>
      <w:tr w:rsidR="00C1528B" w:rsidRPr="000420D5" w14:paraId="218BF180" w14:textId="77777777" w:rsidTr="005659AB">
        <w:tc>
          <w:tcPr>
            <w:tcW w:w="3369" w:type="dxa"/>
          </w:tcPr>
          <w:p w14:paraId="02B2EA9D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Kategória</w:t>
            </w:r>
          </w:p>
        </w:tc>
        <w:tc>
          <w:tcPr>
            <w:tcW w:w="5843" w:type="dxa"/>
          </w:tcPr>
          <w:p w14:paraId="24DF31F3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Nákladné N2</w:t>
            </w:r>
          </w:p>
        </w:tc>
      </w:tr>
      <w:tr w:rsidR="00C1528B" w:rsidRPr="000420D5" w14:paraId="3DA7C80D" w14:textId="77777777" w:rsidTr="005659AB">
        <w:tc>
          <w:tcPr>
            <w:tcW w:w="3369" w:type="dxa"/>
          </w:tcPr>
          <w:p w14:paraId="10BC8B27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Prevodovka</w:t>
            </w:r>
          </w:p>
        </w:tc>
        <w:tc>
          <w:tcPr>
            <w:tcW w:w="5843" w:type="dxa"/>
          </w:tcPr>
          <w:p w14:paraId="2C330DDE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manuálna/automatická synchronizovaná</w:t>
            </w:r>
          </w:p>
        </w:tc>
      </w:tr>
      <w:tr w:rsidR="00C1528B" w:rsidRPr="000420D5" w14:paraId="7B6C8F45" w14:textId="77777777" w:rsidTr="005659AB">
        <w:tc>
          <w:tcPr>
            <w:tcW w:w="3369" w:type="dxa"/>
          </w:tcPr>
          <w:p w14:paraId="68B282B9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Počet náprav</w:t>
            </w:r>
          </w:p>
        </w:tc>
        <w:tc>
          <w:tcPr>
            <w:tcW w:w="5843" w:type="dxa"/>
          </w:tcPr>
          <w:p w14:paraId="234DD18B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2, min. pohon zadnej nápravy alebo trvalý pohon zadnej nápravy                      s možnosťou pripojenia pohonu prednej nápravy alebo stály pohon prednej aj zadnej nápravy (akceptuje sa aj riešenie s možnosťou premenlivého prenosu krútiaceho momentu na prednú nápravu, ak je tento pri cestnej premávke maximálne 15%.).</w:t>
            </w:r>
          </w:p>
        </w:tc>
      </w:tr>
      <w:tr w:rsidR="00C1528B" w:rsidRPr="000420D5" w14:paraId="158DE382" w14:textId="77777777" w:rsidTr="005659AB">
        <w:tc>
          <w:tcPr>
            <w:tcW w:w="3369" w:type="dxa"/>
          </w:tcPr>
          <w:p w14:paraId="0EC138BD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Stabilizátor obidvoch náprav </w:t>
            </w:r>
          </w:p>
        </w:tc>
        <w:tc>
          <w:tcPr>
            <w:tcW w:w="5843" w:type="dxa"/>
          </w:tcPr>
          <w:p w14:paraId="25AA6914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</w:tr>
      <w:tr w:rsidR="00C1528B" w:rsidRPr="000420D5" w14:paraId="51E6124B" w14:textId="77777777" w:rsidTr="005659AB">
        <w:tc>
          <w:tcPr>
            <w:tcW w:w="3369" w:type="dxa"/>
          </w:tcPr>
          <w:p w14:paraId="7F5DB163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ABS + ASR + EBD</w:t>
            </w:r>
          </w:p>
        </w:tc>
        <w:tc>
          <w:tcPr>
            <w:tcW w:w="5843" w:type="dxa"/>
          </w:tcPr>
          <w:p w14:paraId="486B27E3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</w:tr>
      <w:tr w:rsidR="00C1528B" w:rsidRPr="000420D5" w14:paraId="05FFF276" w14:textId="77777777" w:rsidTr="005659AB">
        <w:tc>
          <w:tcPr>
            <w:tcW w:w="3369" w:type="dxa"/>
          </w:tcPr>
          <w:p w14:paraId="0258B77E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Maximálne menovité napätie elektrického systému</w:t>
            </w:r>
          </w:p>
        </w:tc>
        <w:tc>
          <w:tcPr>
            <w:tcW w:w="5843" w:type="dxa"/>
          </w:tcPr>
          <w:p w14:paraId="208413FF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25V A.C. alebo 60V D.C.  </w:t>
            </w:r>
          </w:p>
        </w:tc>
      </w:tr>
      <w:tr w:rsidR="00C1528B" w:rsidRPr="000420D5" w14:paraId="008A5FD6" w14:textId="77777777" w:rsidTr="005659AB">
        <w:tc>
          <w:tcPr>
            <w:tcW w:w="3369" w:type="dxa"/>
          </w:tcPr>
          <w:p w14:paraId="470554A9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Batériový odpojovač</w:t>
            </w:r>
          </w:p>
        </w:tc>
        <w:tc>
          <w:tcPr>
            <w:tcW w:w="5843" w:type="dxa"/>
          </w:tcPr>
          <w:p w14:paraId="328DAF49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</w:tr>
      <w:tr w:rsidR="00C1528B" w:rsidRPr="000420D5" w14:paraId="217B508E" w14:textId="77777777" w:rsidTr="005659AB">
        <w:tc>
          <w:tcPr>
            <w:tcW w:w="3369" w:type="dxa"/>
          </w:tcPr>
          <w:p w14:paraId="578B3FD3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Zosilnený podvozok, na nespevnené cesty a ľahký terén</w:t>
            </w:r>
          </w:p>
        </w:tc>
        <w:tc>
          <w:tcPr>
            <w:tcW w:w="5843" w:type="dxa"/>
          </w:tcPr>
          <w:p w14:paraId="141C6C81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</w:tr>
      <w:tr w:rsidR="00C1528B" w:rsidRPr="000420D5" w14:paraId="4C459A5A" w14:textId="77777777" w:rsidTr="005659AB">
        <w:tc>
          <w:tcPr>
            <w:tcW w:w="3369" w:type="dxa"/>
          </w:tcPr>
          <w:p w14:paraId="12CE1A33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Spodný kryt motora, prevodovky, </w:t>
            </w:r>
            <w:r w:rsidRPr="000420D5">
              <w:rPr>
                <w:rFonts w:ascii="Arial Narrow" w:hAnsi="Arial Narrow" w:cs="Times New Roman"/>
                <w:sz w:val="22"/>
                <w:szCs w:val="22"/>
              </w:rPr>
              <w:lastRenderedPageBreak/>
              <w:t>diferenciálnej prevodovky a palivovej nádrže</w:t>
            </w:r>
          </w:p>
        </w:tc>
        <w:tc>
          <w:tcPr>
            <w:tcW w:w="5843" w:type="dxa"/>
          </w:tcPr>
          <w:p w14:paraId="07CFDC5D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lastRenderedPageBreak/>
              <w:t>Áno</w:t>
            </w:r>
          </w:p>
        </w:tc>
      </w:tr>
      <w:tr w:rsidR="00C1528B" w:rsidRPr="000420D5" w14:paraId="4BCCBDEB" w14:textId="77777777" w:rsidTr="005659AB">
        <w:tc>
          <w:tcPr>
            <w:tcW w:w="3369" w:type="dxa"/>
          </w:tcPr>
          <w:p w14:paraId="253F3BE0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lastRenderedPageBreak/>
              <w:t xml:space="preserve">Motor </w:t>
            </w:r>
          </w:p>
        </w:tc>
        <w:tc>
          <w:tcPr>
            <w:tcW w:w="5843" w:type="dxa"/>
          </w:tcPr>
          <w:p w14:paraId="05E8B74D" w14:textId="77777777" w:rsidR="00C1528B" w:rsidRPr="000420D5" w:rsidRDefault="00C1528B" w:rsidP="005659A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vznetový s kvapalinovým chladením, preplňovaný s priamym vstrekovaním spĺňajúci predpisy EHK a EHS </w:t>
            </w:r>
          </w:p>
        </w:tc>
      </w:tr>
      <w:tr w:rsidR="00C1528B" w:rsidRPr="000420D5" w14:paraId="1CD28CA7" w14:textId="77777777" w:rsidTr="005659AB">
        <w:tc>
          <w:tcPr>
            <w:tcW w:w="3369" w:type="dxa"/>
          </w:tcPr>
          <w:p w14:paraId="089EBC03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Vonkajšia akustická signalizácia zaradenia spätného chodu (prerušovaný tón)</w:t>
            </w:r>
          </w:p>
        </w:tc>
        <w:tc>
          <w:tcPr>
            <w:tcW w:w="5843" w:type="dxa"/>
          </w:tcPr>
          <w:p w14:paraId="4C9F782F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</w:tr>
      <w:tr w:rsidR="00704374" w:rsidRPr="000420D5" w14:paraId="795846C0" w14:textId="77777777" w:rsidTr="005659AB">
        <w:tc>
          <w:tcPr>
            <w:tcW w:w="3369" w:type="dxa"/>
          </w:tcPr>
          <w:p w14:paraId="546A9385" w14:textId="77777777" w:rsidR="00704374" w:rsidRPr="00D11381" w:rsidRDefault="00704374" w:rsidP="00704374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Palivo</w:t>
            </w:r>
          </w:p>
        </w:tc>
        <w:tc>
          <w:tcPr>
            <w:tcW w:w="5843" w:type="dxa"/>
          </w:tcPr>
          <w:p w14:paraId="17AA3FA4" w14:textId="77777777" w:rsidR="00704374" w:rsidRPr="00D11381" w:rsidRDefault="00F85B3D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N</w:t>
            </w:r>
            <w:r w:rsidR="00704374" w:rsidRPr="00D11381">
              <w:rPr>
                <w:rFonts w:ascii="Arial Narrow" w:hAnsi="Arial Narrow" w:cs="Times New Roman"/>
                <w:sz w:val="22"/>
                <w:szCs w:val="22"/>
              </w:rPr>
              <w:t>afta</w:t>
            </w:r>
          </w:p>
        </w:tc>
      </w:tr>
      <w:tr w:rsidR="00F85B3D" w:rsidRPr="000420D5" w14:paraId="5679DB67" w14:textId="77777777" w:rsidTr="005659AB">
        <w:tc>
          <w:tcPr>
            <w:tcW w:w="3369" w:type="dxa"/>
          </w:tcPr>
          <w:p w14:paraId="4A9F1B3A" w14:textId="77777777" w:rsidR="00F85B3D" w:rsidRPr="00D11381" w:rsidRDefault="00F85B3D" w:rsidP="00F85B3D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Emisná trieda </w:t>
            </w:r>
          </w:p>
        </w:tc>
        <w:tc>
          <w:tcPr>
            <w:tcW w:w="5843" w:type="dxa"/>
          </w:tcPr>
          <w:p w14:paraId="54E45410" w14:textId="77777777" w:rsidR="00F85B3D" w:rsidRPr="00D11381" w:rsidRDefault="00F85B3D" w:rsidP="00AD4411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min. EURO VI. alebo vyššia v závislosti od platnej legislatívy </w:t>
            </w:r>
          </w:p>
        </w:tc>
      </w:tr>
      <w:tr w:rsidR="00704374" w:rsidRPr="000420D5" w14:paraId="538CD623" w14:textId="77777777" w:rsidTr="005659AB">
        <w:tc>
          <w:tcPr>
            <w:tcW w:w="3369" w:type="dxa"/>
          </w:tcPr>
          <w:p w14:paraId="1BE2E659" w14:textId="77777777" w:rsidR="00704374" w:rsidRPr="00D11381" w:rsidRDefault="00704374" w:rsidP="00704374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Minimálny výkon motora </w:t>
            </w:r>
          </w:p>
        </w:tc>
        <w:tc>
          <w:tcPr>
            <w:tcW w:w="5843" w:type="dxa"/>
          </w:tcPr>
          <w:p w14:paraId="6AAB9555" w14:textId="77777777" w:rsidR="00704374" w:rsidRPr="00D11381" w:rsidRDefault="00AD4411" w:rsidP="00AD4411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115</w:t>
            </w:r>
            <w:r w:rsidR="00704374" w:rsidRPr="00D11381">
              <w:rPr>
                <w:rFonts w:ascii="Arial Narrow" w:hAnsi="Arial Narrow" w:cs="Times New Roman"/>
                <w:sz w:val="22"/>
                <w:szCs w:val="22"/>
              </w:rPr>
              <w:t xml:space="preserve"> kW</w:t>
            </w:r>
          </w:p>
        </w:tc>
      </w:tr>
      <w:tr w:rsidR="00AD4411" w:rsidRPr="000420D5" w14:paraId="2F23C485" w14:textId="77777777" w:rsidTr="005659AB">
        <w:tc>
          <w:tcPr>
            <w:tcW w:w="3369" w:type="dxa"/>
          </w:tcPr>
          <w:p w14:paraId="5CFFEB02" w14:textId="77777777" w:rsidR="00AD4411" w:rsidRPr="00D11381" w:rsidRDefault="00AD4411" w:rsidP="00AD4411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Maximálny krútiaci moment </w:t>
            </w:r>
          </w:p>
        </w:tc>
        <w:tc>
          <w:tcPr>
            <w:tcW w:w="5843" w:type="dxa"/>
          </w:tcPr>
          <w:p w14:paraId="60E793F3" w14:textId="77777777" w:rsidR="00AD4411" w:rsidRPr="00D11381" w:rsidRDefault="0077202E" w:rsidP="00F85B3D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min.</w:t>
            </w:r>
            <w:r w:rsidR="00F85B3D" w:rsidRPr="00D11381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D11381">
              <w:rPr>
                <w:rFonts w:ascii="Arial Narrow" w:hAnsi="Arial Narrow" w:cs="Times New Roman"/>
                <w:sz w:val="22"/>
                <w:szCs w:val="22"/>
              </w:rPr>
              <w:t>5</w:t>
            </w:r>
            <w:r w:rsidR="00F85B3D" w:rsidRPr="00D11381">
              <w:rPr>
                <w:rFonts w:ascii="Arial Narrow" w:hAnsi="Arial Narrow" w:cs="Times New Roman"/>
                <w:sz w:val="22"/>
                <w:szCs w:val="22"/>
              </w:rPr>
              <w:t>00 Nm</w:t>
            </w:r>
            <w:r w:rsidR="005D5F46" w:rsidRPr="00D11381">
              <w:rPr>
                <w:rFonts w:ascii="Arial Narrow" w:hAnsi="Arial Narrow" w:cs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85B3D" w:rsidRPr="00D11381">
              <w:rPr>
                <w:rFonts w:ascii="Arial Narrow" w:hAnsi="Arial Narrow" w:cs="Times New Roman"/>
                <w:sz w:val="22"/>
                <w:szCs w:val="22"/>
              </w:rPr>
              <w:t xml:space="preserve">        </w:t>
            </w:r>
          </w:p>
        </w:tc>
      </w:tr>
      <w:tr w:rsidR="00AD4411" w:rsidRPr="000420D5" w14:paraId="6F5737EC" w14:textId="77777777" w:rsidTr="005659AB">
        <w:tc>
          <w:tcPr>
            <w:tcW w:w="3369" w:type="dxa"/>
          </w:tcPr>
          <w:p w14:paraId="0A36E3BB" w14:textId="77777777" w:rsidR="00AD4411" w:rsidRPr="00D11381" w:rsidRDefault="00AD4411" w:rsidP="00AD4411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Minimálny objem palivovej nádrže </w:t>
            </w:r>
          </w:p>
        </w:tc>
        <w:tc>
          <w:tcPr>
            <w:tcW w:w="5843" w:type="dxa"/>
          </w:tcPr>
          <w:p w14:paraId="76CB465C" w14:textId="77777777" w:rsidR="00AD4411" w:rsidRPr="00D11381" w:rsidRDefault="00F85B3D" w:rsidP="00AD4411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90</w:t>
            </w:r>
            <w:r w:rsidR="00AD4411" w:rsidRPr="00D11381">
              <w:rPr>
                <w:rFonts w:ascii="Arial Narrow" w:hAnsi="Arial Narrow" w:cs="Times New Roman"/>
                <w:sz w:val="22"/>
                <w:szCs w:val="22"/>
              </w:rPr>
              <w:t xml:space="preserve"> l</w:t>
            </w:r>
          </w:p>
        </w:tc>
      </w:tr>
      <w:tr w:rsidR="00C1528B" w:rsidRPr="000420D5" w14:paraId="6E003DAD" w14:textId="77777777" w:rsidTr="005659AB">
        <w:tc>
          <w:tcPr>
            <w:tcW w:w="3369" w:type="dxa"/>
          </w:tcPr>
          <w:p w14:paraId="0009465C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Signalizácia odpojenia/zapojenia akumulátora</w:t>
            </w:r>
          </w:p>
        </w:tc>
        <w:tc>
          <w:tcPr>
            <w:tcW w:w="5843" w:type="dxa"/>
          </w:tcPr>
          <w:p w14:paraId="7EDCE101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AB0DC4C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umiestnená v kabíne vodiča</w:t>
            </w:r>
          </w:p>
        </w:tc>
      </w:tr>
      <w:tr w:rsidR="00C1528B" w:rsidRPr="000420D5" w14:paraId="4CA28D97" w14:textId="77777777" w:rsidTr="00D443BC">
        <w:tc>
          <w:tcPr>
            <w:tcW w:w="9212" w:type="dxa"/>
            <w:gridSpan w:val="2"/>
          </w:tcPr>
          <w:p w14:paraId="1A4B0F9C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Kabína vodiča</w:t>
            </w:r>
          </w:p>
        </w:tc>
      </w:tr>
      <w:tr w:rsidR="00C1528B" w:rsidRPr="000420D5" w14:paraId="1E394A4F" w14:textId="77777777" w:rsidTr="00D443BC">
        <w:tc>
          <w:tcPr>
            <w:tcW w:w="9212" w:type="dxa"/>
            <w:gridSpan w:val="2"/>
          </w:tcPr>
          <w:p w14:paraId="131EC35C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Samostatná s bezprašným vetraním nasávaného vzduchu a vnútorným osvetlením vozidla.</w:t>
            </w:r>
          </w:p>
        </w:tc>
      </w:tr>
      <w:tr w:rsidR="00C1528B" w:rsidRPr="000420D5" w14:paraId="7F417522" w14:textId="77777777" w:rsidTr="005659AB">
        <w:tc>
          <w:tcPr>
            <w:tcW w:w="3369" w:type="dxa"/>
          </w:tcPr>
          <w:p w14:paraId="16E480C8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Klimatizácia</w:t>
            </w:r>
          </w:p>
        </w:tc>
        <w:tc>
          <w:tcPr>
            <w:tcW w:w="5843" w:type="dxa"/>
          </w:tcPr>
          <w:p w14:paraId="572D4874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</w:tr>
      <w:tr w:rsidR="00C1528B" w:rsidRPr="000420D5" w14:paraId="34F7FD02" w14:textId="77777777" w:rsidTr="005659AB">
        <w:tc>
          <w:tcPr>
            <w:tcW w:w="3369" w:type="dxa"/>
          </w:tcPr>
          <w:p w14:paraId="0D37A83E" w14:textId="77777777" w:rsidR="00C1528B" w:rsidRPr="000420D5" w:rsidRDefault="00C1528B" w:rsidP="005659A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Interiér a zariadenia  s vybavením</w:t>
            </w:r>
          </w:p>
        </w:tc>
        <w:tc>
          <w:tcPr>
            <w:tcW w:w="5843" w:type="dxa"/>
          </w:tcPr>
          <w:p w14:paraId="2B3E14FD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7B7E5CF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štandardné</w:t>
            </w:r>
          </w:p>
        </w:tc>
      </w:tr>
      <w:tr w:rsidR="00C1528B" w:rsidRPr="000420D5" w14:paraId="1613C84C" w14:textId="77777777" w:rsidTr="005659AB">
        <w:tc>
          <w:tcPr>
            <w:tcW w:w="3369" w:type="dxa"/>
          </w:tcPr>
          <w:p w14:paraId="28B20228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Sedadlá</w:t>
            </w:r>
          </w:p>
        </w:tc>
        <w:tc>
          <w:tcPr>
            <w:tcW w:w="5843" w:type="dxa"/>
          </w:tcPr>
          <w:p w14:paraId="5009767F" w14:textId="77777777" w:rsidR="00C1528B" w:rsidRPr="000420D5" w:rsidRDefault="00C1528B" w:rsidP="000420D5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min. 2, vybavené trojbodovým bezpečnostným pásom so samonavíjacím mechanizmom bezpečnostných pásov a opierkami hlavy, pričom minimálne sedadlo vodiča musí byť odpružené</w:t>
            </w:r>
          </w:p>
        </w:tc>
      </w:tr>
      <w:tr w:rsidR="00C1528B" w:rsidRPr="000420D5" w14:paraId="13B011FE" w14:textId="77777777" w:rsidTr="005659AB">
        <w:tc>
          <w:tcPr>
            <w:tcW w:w="3369" w:type="dxa"/>
          </w:tcPr>
          <w:p w14:paraId="0FF7BD24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Elektrická zásuvka</w:t>
            </w:r>
          </w:p>
        </w:tc>
        <w:tc>
          <w:tcPr>
            <w:tcW w:w="5843" w:type="dxa"/>
          </w:tcPr>
          <w:p w14:paraId="2E1FC407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na 12 V</w:t>
            </w:r>
          </w:p>
        </w:tc>
      </w:tr>
      <w:tr w:rsidR="00C1528B" w:rsidRPr="000420D5" w14:paraId="54990D61" w14:textId="77777777" w:rsidTr="005659AB">
        <w:tc>
          <w:tcPr>
            <w:tcW w:w="3369" w:type="dxa"/>
          </w:tcPr>
          <w:p w14:paraId="64AF01C2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Odkladací priestor na dokumentáciu</w:t>
            </w:r>
          </w:p>
        </w:tc>
        <w:tc>
          <w:tcPr>
            <w:tcW w:w="5843" w:type="dxa"/>
          </w:tcPr>
          <w:p w14:paraId="28E34A11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29D38CE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</w:tr>
      <w:tr w:rsidR="00C1528B" w:rsidRPr="000420D5" w14:paraId="214B2A85" w14:textId="77777777" w:rsidTr="00D443BC">
        <w:tc>
          <w:tcPr>
            <w:tcW w:w="9212" w:type="dxa"/>
            <w:gridSpan w:val="2"/>
          </w:tcPr>
          <w:p w14:paraId="0EA31437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Nadstavba</w:t>
            </w:r>
          </w:p>
        </w:tc>
      </w:tr>
      <w:tr w:rsidR="005659AB" w:rsidRPr="000420D5" w14:paraId="6851F147" w14:textId="77777777" w:rsidTr="005659AB">
        <w:tc>
          <w:tcPr>
            <w:tcW w:w="3369" w:type="dxa"/>
          </w:tcPr>
          <w:p w14:paraId="5BAAEE0E" w14:textId="77777777" w:rsidR="005659AB" w:rsidRPr="00D11381" w:rsidRDefault="005659AB" w:rsidP="005659A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Materiál </w:t>
            </w:r>
          </w:p>
        </w:tc>
        <w:tc>
          <w:tcPr>
            <w:tcW w:w="5843" w:type="dxa"/>
          </w:tcPr>
          <w:p w14:paraId="477B82B3" w14:textId="77777777" w:rsidR="005659AB" w:rsidRPr="00D11381" w:rsidRDefault="005659AB" w:rsidP="00CF3E77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Na konštrukciu nadstavby sa </w:t>
            </w:r>
            <w:r w:rsidRPr="00D11381">
              <w:rPr>
                <w:rFonts w:ascii="Arial Narrow" w:hAnsi="Arial Narrow" w:cs="Times New Roman"/>
                <w:b/>
                <w:sz w:val="22"/>
                <w:szCs w:val="22"/>
              </w:rPr>
              <w:t>nesmú</w:t>
            </w: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 používať </w:t>
            </w:r>
            <w:r w:rsidRPr="00D11381">
              <w:rPr>
                <w:rFonts w:ascii="Arial Narrow" w:hAnsi="Arial Narrow" w:cs="Times New Roman"/>
                <w:b/>
                <w:sz w:val="22"/>
                <w:szCs w:val="22"/>
              </w:rPr>
              <w:t>materiály</w:t>
            </w: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, ktoré by s prepravovanými chemickými látkami a zlúčeninami (zákon č. 139/1998 Z. z. o omamných látkach, psychotropných látkach a prípravkoch v znení neskorších predpisov, vyhláška MZ SR  č. 21/2018 Z. z., ktorou sa mení vyhláška Ministerstva zdravotníctva Slovenskej republiky č. 121/2015 Z. z., ktorou sa vydáva zoznam rizikových látok, nariadenie EP a Rady (ES)                č. 273/2004 o prekurzoroch drog, nariadenie Rady (ES) č. 111/2005, ktorým sa stanovujú pravidlá sledovania obchodu s drogovými prekurzormi medzi Úniou a tretími krajinami a súvisiacimi predpismi) </w:t>
            </w:r>
            <w:r w:rsidRPr="00D11381">
              <w:rPr>
                <w:rFonts w:ascii="Arial Narrow" w:hAnsi="Arial Narrow" w:cs="Times New Roman"/>
                <w:b/>
                <w:sz w:val="22"/>
                <w:szCs w:val="22"/>
              </w:rPr>
              <w:t>mohli vytvoriť nebezpečné zlúčeniny.</w:t>
            </w:r>
          </w:p>
        </w:tc>
      </w:tr>
      <w:tr w:rsidR="00CE2725" w:rsidRPr="000420D5" w14:paraId="578DBA1F" w14:textId="77777777" w:rsidTr="005659AB">
        <w:tc>
          <w:tcPr>
            <w:tcW w:w="3369" w:type="dxa"/>
          </w:tcPr>
          <w:p w14:paraId="2AA23258" w14:textId="77777777" w:rsidR="00CE2725" w:rsidRPr="00D11381" w:rsidRDefault="00CE2725" w:rsidP="000420D5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Technické riešenie</w:t>
            </w:r>
          </w:p>
        </w:tc>
        <w:tc>
          <w:tcPr>
            <w:tcW w:w="5843" w:type="dxa"/>
          </w:tcPr>
          <w:p w14:paraId="2B7235FB" w14:textId="77777777" w:rsidR="00CE2725" w:rsidRPr="00D11381" w:rsidRDefault="00CF3E77" w:rsidP="005659AB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D1138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medzirám napevno upevnený na šasi vozidla </w:t>
            </w:r>
            <w:r w:rsidR="00CE2725" w:rsidRPr="00D11381">
              <w:rPr>
                <w:rFonts w:ascii="Arial Narrow" w:hAnsi="Arial Narrow"/>
                <w:sz w:val="22"/>
                <w:szCs w:val="22"/>
              </w:rPr>
              <w:t>určen</w:t>
            </w:r>
            <w:r w:rsidRPr="00D11381">
              <w:rPr>
                <w:rFonts w:ascii="Arial Narrow" w:hAnsi="Arial Narrow"/>
                <w:sz w:val="22"/>
                <w:szCs w:val="22"/>
              </w:rPr>
              <w:t>ý</w:t>
            </w:r>
            <w:r w:rsidR="00CE2725" w:rsidRPr="00D11381">
              <w:rPr>
                <w:rFonts w:ascii="Arial Narrow" w:hAnsi="Arial Narrow"/>
                <w:sz w:val="22"/>
                <w:szCs w:val="22"/>
              </w:rPr>
              <w:t xml:space="preserve"> na prepravu kontajnera (</w:t>
            </w:r>
            <w:r w:rsidRPr="00D11381">
              <w:rPr>
                <w:rFonts w:ascii="Arial Narrow" w:hAnsi="Arial Narrow"/>
                <w:sz w:val="22"/>
                <w:szCs w:val="22"/>
              </w:rPr>
              <w:t xml:space="preserve">podmienka </w:t>
            </w:r>
            <w:r w:rsidR="00CE2725" w:rsidRPr="00D11381">
              <w:rPr>
                <w:rFonts w:ascii="Arial Narrow" w:hAnsi="Arial Narrow"/>
                <w:sz w:val="22"/>
                <w:szCs w:val="22"/>
              </w:rPr>
              <w:t>kompatibil</w:t>
            </w:r>
            <w:r w:rsidRPr="00D11381">
              <w:rPr>
                <w:rFonts w:ascii="Arial Narrow" w:hAnsi="Arial Narrow"/>
                <w:sz w:val="22"/>
                <w:szCs w:val="22"/>
              </w:rPr>
              <w:t>ity</w:t>
            </w:r>
            <w:r w:rsidR="00CE2725" w:rsidRPr="00D11381">
              <w:rPr>
                <w:rFonts w:ascii="Arial Narrow" w:hAnsi="Arial Narrow"/>
                <w:sz w:val="22"/>
                <w:szCs w:val="22"/>
              </w:rPr>
              <w:t xml:space="preserve"> s kontajnerom - viď „špecifikácia Kontajnera“</w:t>
            </w:r>
            <w:r w:rsidRPr="00D11381">
              <w:rPr>
                <w:rFonts w:ascii="Arial Narrow" w:hAnsi="Arial Narrow"/>
                <w:sz w:val="22"/>
                <w:szCs w:val="22"/>
              </w:rPr>
              <w:t>)</w:t>
            </w:r>
            <w:r w:rsidR="00CE2725" w:rsidRPr="00D11381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5659AB" w:rsidRPr="000420D5" w14:paraId="6D6C63CC" w14:textId="77777777" w:rsidTr="005659AB">
        <w:tc>
          <w:tcPr>
            <w:tcW w:w="3369" w:type="dxa"/>
          </w:tcPr>
          <w:p w14:paraId="732A0C3A" w14:textId="77777777" w:rsidR="005659AB" w:rsidRPr="00D11381" w:rsidRDefault="005659AB" w:rsidP="000420D5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Rozmery</w:t>
            </w:r>
          </w:p>
        </w:tc>
        <w:tc>
          <w:tcPr>
            <w:tcW w:w="5843" w:type="dxa"/>
          </w:tcPr>
          <w:p w14:paraId="2F240C86" w14:textId="77777777" w:rsidR="005659AB" w:rsidRPr="00D11381" w:rsidRDefault="005659AB" w:rsidP="005659A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rozmery nadstavby zodpovedajúce/kompatibilné s rozmermi Kontajnera (viď „špecifikácia Kontajnera“).</w:t>
            </w:r>
          </w:p>
          <w:p w14:paraId="15014979" w14:textId="77777777" w:rsidR="005659AB" w:rsidRPr="00D11381" w:rsidRDefault="005659AB" w:rsidP="005659AB">
            <w:pPr>
              <w:pStyle w:val="Odsekzoznamu"/>
              <w:ind w:left="720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5659AB" w:rsidRPr="000420D5" w14:paraId="79B4C10E" w14:textId="77777777" w:rsidTr="005659AB">
        <w:tc>
          <w:tcPr>
            <w:tcW w:w="3369" w:type="dxa"/>
          </w:tcPr>
          <w:p w14:paraId="723D75D4" w14:textId="77777777" w:rsidR="005659AB" w:rsidRPr="00D11381" w:rsidRDefault="005659AB" w:rsidP="000420D5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Zabudované externé elektrické napájanie</w:t>
            </w:r>
          </w:p>
        </w:tc>
        <w:tc>
          <w:tcPr>
            <w:tcW w:w="5843" w:type="dxa"/>
          </w:tcPr>
          <w:p w14:paraId="3ADE356F" w14:textId="77777777" w:rsidR="005659AB" w:rsidRPr="00D11381" w:rsidRDefault="005659AB" w:rsidP="005659AB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pre rozvádzač 230 V (ktorý bude slúžiť pre napojenie Kontajnera).</w:t>
            </w:r>
          </w:p>
        </w:tc>
      </w:tr>
    </w:tbl>
    <w:p w14:paraId="265F3F35" w14:textId="77777777" w:rsidR="00C1528B" w:rsidRPr="000420D5" w:rsidRDefault="00C1528B" w:rsidP="00C1528B">
      <w:pPr>
        <w:autoSpaceDE w:val="0"/>
        <w:autoSpaceDN w:val="0"/>
        <w:adjustRightInd w:val="0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14:paraId="6CCFFA6E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01C72D6C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51264B98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452EEB60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34089499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48397970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5FF49EF1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46827AE9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16B2240C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4B1DAD4F" w14:textId="77777777" w:rsidR="00D11381" w:rsidRDefault="00D11381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</w:p>
    <w:p w14:paraId="2F089751" w14:textId="77777777" w:rsidR="00C1528B" w:rsidRPr="000420D5" w:rsidRDefault="00C1528B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  <w:r w:rsidRPr="000420D5">
        <w:rPr>
          <w:rFonts w:ascii="Arial Narrow" w:hAnsi="Arial Narrow" w:cs="Times New Roman"/>
          <w:b/>
          <w:sz w:val="22"/>
          <w:szCs w:val="22"/>
        </w:rPr>
        <w:lastRenderedPageBreak/>
        <w:t>ĎALŠIE POŽIADAVKY</w:t>
      </w:r>
    </w:p>
    <w:p w14:paraId="77A1C7B4" w14:textId="77777777" w:rsidR="00C1528B" w:rsidRPr="000420D5" w:rsidRDefault="00C1528B" w:rsidP="00C1528B">
      <w:pPr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C1528B" w:rsidRPr="000420D5" w14:paraId="1DD1E1E3" w14:textId="77777777" w:rsidTr="00D443BC">
        <w:trPr>
          <w:trHeight w:val="2230"/>
        </w:trPr>
        <w:tc>
          <w:tcPr>
            <w:tcW w:w="9238" w:type="dxa"/>
          </w:tcPr>
          <w:p w14:paraId="147736F5" w14:textId="77777777" w:rsidR="00C1528B" w:rsidRPr="000420D5" w:rsidRDefault="00C1528B" w:rsidP="00D443B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420D5">
              <w:rPr>
                <w:rFonts w:ascii="Arial Narrow" w:eastAsiaTheme="minorHAnsi" w:hAnsi="Arial Narrow"/>
                <w:color w:val="000000"/>
                <w:sz w:val="22"/>
                <w:szCs w:val="22"/>
                <w:lang w:eastAsia="en-US"/>
              </w:rPr>
              <w:t xml:space="preserve">Dodávateľ zabezpečí komplexnú dodávku predmetu zákazky na miesto určenia, overí plnú funkčnosť zariadenia ako celku priamo u zákazníka. </w:t>
            </w:r>
          </w:p>
          <w:p w14:paraId="3C842481" w14:textId="77777777" w:rsidR="00C1528B" w:rsidRPr="000420D5" w:rsidRDefault="00C1528B" w:rsidP="00D443B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420D5">
              <w:rPr>
                <w:rFonts w:ascii="Arial Narrow" w:eastAsiaTheme="minorHAnsi" w:hAnsi="Arial Narrow"/>
                <w:color w:val="000000"/>
                <w:sz w:val="22"/>
                <w:szCs w:val="22"/>
                <w:lang w:eastAsia="en-US"/>
              </w:rPr>
              <w:t>Certifikácia vozidla.</w:t>
            </w:r>
          </w:p>
          <w:p w14:paraId="347937FD" w14:textId="77777777" w:rsidR="00C1528B" w:rsidRPr="000420D5" w:rsidRDefault="00C1528B" w:rsidP="00D443BC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420D5">
              <w:rPr>
                <w:rFonts w:ascii="Arial Narrow" w:eastAsiaTheme="minorHAnsi" w:hAnsi="Arial Narrow"/>
                <w:color w:val="000000"/>
                <w:sz w:val="22"/>
                <w:szCs w:val="22"/>
                <w:lang w:eastAsia="en-US"/>
              </w:rPr>
              <w:t>Telefonická a užívateľská podpora v slovenskom alebo českom jazyku.</w:t>
            </w:r>
          </w:p>
          <w:p w14:paraId="2965B78F" w14:textId="77777777" w:rsidR="00C1528B" w:rsidRPr="000420D5" w:rsidRDefault="00C1528B" w:rsidP="00D443BC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420D5">
              <w:rPr>
                <w:rFonts w:ascii="Arial Narrow" w:eastAsiaTheme="minorHAnsi" w:hAnsi="Arial Narrow"/>
                <w:color w:val="000000"/>
                <w:sz w:val="22"/>
                <w:szCs w:val="22"/>
                <w:lang w:eastAsia="en-US"/>
              </w:rPr>
              <w:t>Záruka min. 24 mesiacov od dodania podľa zmluvných podmienok.</w:t>
            </w:r>
          </w:p>
          <w:p w14:paraId="3E3FA9D6" w14:textId="77777777" w:rsidR="00C1528B" w:rsidRPr="000420D5" w:rsidRDefault="00C1528B" w:rsidP="00D443B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420D5">
              <w:rPr>
                <w:rFonts w:ascii="Arial Narrow" w:eastAsiaTheme="minorHAnsi" w:hAnsi="Arial Narrow"/>
                <w:color w:val="000000"/>
                <w:sz w:val="22"/>
                <w:szCs w:val="22"/>
                <w:lang w:eastAsia="en-US"/>
              </w:rPr>
              <w:t>Servis spravidla do 24 hodín, v závislosti na stupni závažnosti poruchy, ktorý bude vyznačovaný v servisnej knižke v rámci dodania predmetu zákazky.</w:t>
            </w:r>
          </w:p>
          <w:p w14:paraId="2B635C1F" w14:textId="77777777" w:rsidR="00C1528B" w:rsidRPr="000420D5" w:rsidRDefault="00C1528B" w:rsidP="000420D5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color w:val="000000"/>
                <w:sz w:val="22"/>
                <w:szCs w:val="22"/>
                <w:lang w:eastAsia="en-US"/>
              </w:rPr>
            </w:pPr>
            <w:r w:rsidRPr="000420D5">
              <w:rPr>
                <w:rFonts w:ascii="Arial Narrow" w:eastAsiaTheme="minorHAnsi" w:hAnsi="Arial Narrow"/>
                <w:color w:val="000000"/>
                <w:sz w:val="22"/>
                <w:szCs w:val="22"/>
                <w:lang w:eastAsia="en-US"/>
              </w:rPr>
              <w:t>Dodávateľ predloží k vyhradenému príslušenstvu oprávnenie na jeho obchodovanie.</w:t>
            </w:r>
          </w:p>
        </w:tc>
      </w:tr>
    </w:tbl>
    <w:p w14:paraId="17D38607" w14:textId="77777777" w:rsidR="00C1528B" w:rsidRPr="000420D5" w:rsidRDefault="00C1528B" w:rsidP="00C1528B">
      <w:pPr>
        <w:pStyle w:val="Default"/>
        <w:rPr>
          <w:rFonts w:ascii="Arial Narrow" w:hAnsi="Arial Narrow" w:cs="Times New Roman"/>
          <w:sz w:val="22"/>
          <w:szCs w:val="22"/>
        </w:rPr>
      </w:pPr>
    </w:p>
    <w:p w14:paraId="28C975BD" w14:textId="1088341E" w:rsidR="00C1528B" w:rsidRPr="000420D5" w:rsidRDefault="00C1528B" w:rsidP="00C1528B">
      <w:pPr>
        <w:pStyle w:val="Default"/>
        <w:jc w:val="both"/>
        <w:rPr>
          <w:rFonts w:ascii="Arial Narrow" w:hAnsi="Arial Narrow" w:cs="Times New Roman"/>
          <w:b/>
          <w:bCs/>
          <w:sz w:val="22"/>
          <w:szCs w:val="22"/>
          <w:u w:val="single"/>
        </w:rPr>
      </w:pPr>
      <w:r w:rsidRPr="000420D5">
        <w:rPr>
          <w:rFonts w:ascii="Arial Narrow" w:hAnsi="Arial Narrow" w:cs="Times New Roman"/>
          <w:b/>
          <w:bCs/>
          <w:sz w:val="22"/>
          <w:szCs w:val="22"/>
        </w:rPr>
        <w:t xml:space="preserve">Pre informáciu verejný obstarávateľ uvádza špecifikáciu kontajnera, s ktorým musí byť predmetné vozidlo kompatibilné. </w:t>
      </w:r>
      <w:r w:rsidRPr="000420D5">
        <w:rPr>
          <w:rFonts w:ascii="Arial Narrow" w:hAnsi="Arial Narrow" w:cs="Times New Roman"/>
          <w:b/>
          <w:bCs/>
          <w:sz w:val="22"/>
          <w:szCs w:val="22"/>
          <w:u w:val="single"/>
        </w:rPr>
        <w:t>Špecifikácia uvedeného kontajnera slúži len pre informáciu!</w:t>
      </w:r>
      <w:r w:rsidR="00B72E00">
        <w:rPr>
          <w:rFonts w:ascii="Arial Narrow" w:hAnsi="Arial Narrow" w:cs="Times New Roman"/>
          <w:b/>
          <w:bCs/>
          <w:sz w:val="22"/>
          <w:szCs w:val="22"/>
          <w:u w:val="single"/>
        </w:rPr>
        <w:t xml:space="preserve"> Nákup kontajnera nie je predmetom tejto zákazky ani predmetom ponuky zo strany záujemcov/uchádzačov.</w:t>
      </w:r>
    </w:p>
    <w:p w14:paraId="53B69A2B" w14:textId="77777777" w:rsidR="00C1528B" w:rsidRPr="000420D5" w:rsidRDefault="00C1528B" w:rsidP="00C1528B">
      <w:pPr>
        <w:pStyle w:val="Default"/>
        <w:rPr>
          <w:rFonts w:ascii="Arial Narrow" w:hAnsi="Arial Narrow" w:cs="Times New Roman"/>
          <w:sz w:val="22"/>
          <w:szCs w:val="22"/>
        </w:rPr>
      </w:pPr>
    </w:p>
    <w:p w14:paraId="31AAA2D2" w14:textId="77777777" w:rsidR="00025015" w:rsidRDefault="00025015" w:rsidP="00C1528B">
      <w:pPr>
        <w:pStyle w:val="Default"/>
        <w:jc w:val="both"/>
        <w:rPr>
          <w:rFonts w:ascii="Arial Narrow" w:hAnsi="Arial Narrow" w:cs="Times New Roman"/>
          <w:b/>
          <w:bCs/>
          <w:caps/>
          <w:sz w:val="22"/>
          <w:szCs w:val="22"/>
          <w:highlight w:val="lightGray"/>
        </w:rPr>
      </w:pPr>
      <w:bookmarkStart w:id="0" w:name="_GoBack"/>
      <w:bookmarkEnd w:id="0"/>
    </w:p>
    <w:p w14:paraId="7A3529F4" w14:textId="77777777" w:rsidR="00C1528B" w:rsidRPr="000420D5" w:rsidRDefault="00C1528B" w:rsidP="00C1528B">
      <w:pPr>
        <w:pStyle w:val="Default"/>
        <w:jc w:val="both"/>
        <w:rPr>
          <w:rFonts w:ascii="Arial Narrow" w:hAnsi="Arial Narrow" w:cs="Times New Roman"/>
          <w:b/>
          <w:bCs/>
          <w:caps/>
          <w:sz w:val="22"/>
          <w:szCs w:val="22"/>
        </w:rPr>
      </w:pPr>
      <w:r w:rsidRPr="000420D5">
        <w:rPr>
          <w:rFonts w:ascii="Arial Narrow" w:hAnsi="Arial Narrow" w:cs="Times New Roman"/>
          <w:b/>
          <w:bCs/>
          <w:caps/>
          <w:sz w:val="22"/>
          <w:szCs w:val="22"/>
          <w:highlight w:val="lightGray"/>
        </w:rPr>
        <w:t>Špecifikácia kontajnera</w:t>
      </w:r>
      <w:r w:rsidRPr="000420D5">
        <w:rPr>
          <w:rFonts w:ascii="Arial Narrow" w:hAnsi="Arial Narrow" w:cs="Times New Roman"/>
          <w:b/>
          <w:bCs/>
          <w:caps/>
          <w:sz w:val="22"/>
          <w:szCs w:val="22"/>
        </w:rPr>
        <w:t xml:space="preserve">  </w:t>
      </w:r>
    </w:p>
    <w:p w14:paraId="64976369" w14:textId="77777777" w:rsidR="00C1528B" w:rsidRPr="000420D5" w:rsidRDefault="00C1528B" w:rsidP="00C1528B">
      <w:pPr>
        <w:pStyle w:val="Default"/>
        <w:rPr>
          <w:rFonts w:ascii="Arial Narrow" w:hAnsi="Arial Narrow" w:cs="Times New Roman"/>
          <w:sz w:val="22"/>
          <w:szCs w:val="22"/>
        </w:rPr>
      </w:pPr>
    </w:p>
    <w:p w14:paraId="1ECD9108" w14:textId="77777777" w:rsidR="00C1528B" w:rsidRPr="000420D5" w:rsidRDefault="00C1528B" w:rsidP="00881D05">
      <w:pPr>
        <w:pStyle w:val="Default"/>
        <w:ind w:firstLine="708"/>
        <w:rPr>
          <w:rFonts w:ascii="Arial Narrow" w:hAnsi="Arial Narrow" w:cs="Times New Roman"/>
          <w:sz w:val="22"/>
          <w:szCs w:val="22"/>
        </w:rPr>
      </w:pPr>
      <w:r w:rsidRPr="000420D5">
        <w:rPr>
          <w:rFonts w:ascii="Arial Narrow" w:hAnsi="Arial Narrow" w:cs="Times New Roman"/>
          <w:sz w:val="22"/>
          <w:szCs w:val="22"/>
        </w:rPr>
        <w:t>Ako súčasť nadstavby, na uloženie chemických látok (v kvapalnom aj</w:t>
      </w:r>
      <w:r w:rsidR="00881D05">
        <w:rPr>
          <w:rFonts w:ascii="Arial Narrow" w:hAnsi="Arial Narrow" w:cs="Times New Roman"/>
          <w:sz w:val="22"/>
          <w:szCs w:val="22"/>
        </w:rPr>
        <w:t xml:space="preserve"> tuhom stave  </w:t>
      </w:r>
      <w:r w:rsidRPr="000420D5">
        <w:rPr>
          <w:rFonts w:ascii="Arial Narrow" w:hAnsi="Arial Narrow" w:cs="Times New Roman"/>
          <w:sz w:val="22"/>
          <w:szCs w:val="22"/>
        </w:rPr>
        <w:t>bezpečnostných obaloch) na zabezpečenie ich bezpečnej prepravy do miesta ich uskladnenia, dodržaním všetkých bezpečnostných predpisov pre prevoz a nakladanie / vykladanie chemických látok, taktiež zabezpečeniu v prípade dopravnej nehody, ako i jeho uzamykanie.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72"/>
        <w:gridCol w:w="6552"/>
      </w:tblGrid>
      <w:tr w:rsidR="00C1528B" w:rsidRPr="000420D5" w14:paraId="3C22C779" w14:textId="77777777" w:rsidTr="00D443BC">
        <w:tc>
          <w:tcPr>
            <w:tcW w:w="267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41AA3C" w14:textId="77777777" w:rsidR="00C1528B" w:rsidRPr="000420D5" w:rsidRDefault="00C1528B" w:rsidP="00D443BC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b/>
                <w:sz w:val="22"/>
                <w:szCs w:val="22"/>
              </w:rPr>
              <w:t>PARAMETER</w:t>
            </w:r>
          </w:p>
        </w:tc>
        <w:tc>
          <w:tcPr>
            <w:tcW w:w="65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2CA0D5" w14:textId="77777777" w:rsidR="00C1528B" w:rsidRPr="000420D5" w:rsidRDefault="00C1528B" w:rsidP="00D443BC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b/>
                <w:sz w:val="22"/>
                <w:szCs w:val="22"/>
              </w:rPr>
              <w:t>POPIS</w:t>
            </w:r>
          </w:p>
        </w:tc>
      </w:tr>
      <w:tr w:rsidR="00C1528B" w:rsidRPr="000420D5" w14:paraId="35BF1532" w14:textId="77777777" w:rsidTr="00D443BC">
        <w:tc>
          <w:tcPr>
            <w:tcW w:w="267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B3A5C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Množstvo</w:t>
            </w:r>
          </w:p>
        </w:tc>
        <w:tc>
          <w:tcPr>
            <w:tcW w:w="655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A73F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1ks</w:t>
            </w:r>
          </w:p>
        </w:tc>
      </w:tr>
      <w:tr w:rsidR="00C1528B" w:rsidRPr="000420D5" w14:paraId="3A3CF866" w14:textId="77777777" w:rsidTr="00D443BC">
        <w:tc>
          <w:tcPr>
            <w:tcW w:w="267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CFBEC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Rozmery</w:t>
            </w:r>
          </w:p>
        </w:tc>
        <w:tc>
          <w:tcPr>
            <w:tcW w:w="655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987FD" w14:textId="77777777" w:rsidR="00F73CF2" w:rsidRDefault="00C1528B" w:rsidP="00F73CF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420 cm  (± 10 cm)  x 240 cm (± 10 cm)  x 240 cm (± 10 cm)  </w:t>
            </w:r>
          </w:p>
          <w:p w14:paraId="3C62ED78" w14:textId="77777777" w:rsidR="00C1528B" w:rsidRPr="000420D5" w:rsidRDefault="00C1528B" w:rsidP="00F73CF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F61620" w:rsidRPr="000420D5" w14:paraId="6619B87B" w14:textId="77777777" w:rsidTr="003A1BBD">
        <w:tc>
          <w:tcPr>
            <w:tcW w:w="92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38CC" w14:textId="77777777" w:rsidR="00F61620" w:rsidRPr="00D11381" w:rsidRDefault="00F61620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Hmotnosti (kg)</w:t>
            </w:r>
          </w:p>
        </w:tc>
      </w:tr>
      <w:tr w:rsidR="00F61620" w:rsidRPr="000420D5" w14:paraId="6270F852" w14:textId="77777777" w:rsidTr="005659AB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46BD" w14:textId="77777777" w:rsidR="00F61620" w:rsidRPr="00D11381" w:rsidRDefault="00F61620" w:rsidP="00215FE7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Minimálna úžitková hmotnosť 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8466" w14:textId="77777777" w:rsidR="00F61620" w:rsidRPr="00D11381" w:rsidRDefault="00B57BF3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4 </w:t>
            </w:r>
            <w:r w:rsidR="00F73CF2" w:rsidRPr="00D11381">
              <w:rPr>
                <w:rFonts w:ascii="Arial Narrow" w:hAnsi="Arial Narrow" w:cs="Times New Roman"/>
                <w:sz w:val="22"/>
                <w:szCs w:val="22"/>
              </w:rPr>
              <w:t>0</w:t>
            </w:r>
            <w:r w:rsidRPr="00D11381">
              <w:rPr>
                <w:rFonts w:ascii="Arial Narrow" w:hAnsi="Arial Narrow" w:cs="Times New Roman"/>
                <w:sz w:val="22"/>
                <w:szCs w:val="22"/>
              </w:rPr>
              <w:t>00</w:t>
            </w:r>
            <w:r w:rsidR="00F73CF2" w:rsidRPr="00D11381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="00F61620" w:rsidRPr="00D11381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C1528B" w:rsidRPr="000420D5" w14:paraId="7564C357" w14:textId="77777777" w:rsidTr="005659AB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55A1" w14:textId="77777777" w:rsidR="00C1528B" w:rsidRPr="00D11381" w:rsidRDefault="00215FE7" w:rsidP="00215FE7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Maximálna úžitková h</w:t>
            </w:r>
            <w:r w:rsidR="00C1528B" w:rsidRPr="00D11381">
              <w:rPr>
                <w:rFonts w:ascii="Arial Narrow" w:hAnsi="Arial Narrow" w:cs="Times New Roman"/>
                <w:sz w:val="22"/>
                <w:szCs w:val="22"/>
              </w:rPr>
              <w:t>motnosť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8D448" w14:textId="77777777" w:rsidR="00C1528B" w:rsidRPr="00D11381" w:rsidRDefault="00F73CF2" w:rsidP="00F73CF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5</w:t>
            </w:r>
            <w:r w:rsidR="00F61620" w:rsidRPr="00D11381">
              <w:rPr>
                <w:rFonts w:ascii="Arial Narrow" w:hAnsi="Arial Narrow" w:cs="Times New Roman"/>
                <w:sz w:val="22"/>
                <w:szCs w:val="22"/>
              </w:rPr>
              <w:t xml:space="preserve"> 0</w:t>
            </w:r>
            <w:r w:rsidR="00C1528B" w:rsidRPr="00D11381">
              <w:rPr>
                <w:rFonts w:ascii="Arial Narrow" w:hAnsi="Arial Narrow" w:cs="Times New Roman"/>
                <w:sz w:val="22"/>
                <w:szCs w:val="22"/>
              </w:rPr>
              <w:t xml:space="preserve">00  </w:t>
            </w:r>
          </w:p>
        </w:tc>
      </w:tr>
      <w:tr w:rsidR="00F73CF2" w:rsidRPr="000420D5" w14:paraId="6361F576" w14:textId="77777777" w:rsidTr="005659AB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E41B" w14:textId="77777777" w:rsidR="00F73CF2" w:rsidRPr="00D11381" w:rsidRDefault="00F73CF2" w:rsidP="00F73CF2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>Max. pohotovostná hmotnosť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B141" w14:textId="77777777" w:rsidR="00F73CF2" w:rsidRPr="00D11381" w:rsidRDefault="00F73CF2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2 000 </w:t>
            </w:r>
          </w:p>
        </w:tc>
      </w:tr>
      <w:tr w:rsidR="00F61620" w:rsidRPr="000420D5" w14:paraId="69D86FE4" w14:textId="77777777" w:rsidTr="005659AB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28A75" w14:textId="77777777" w:rsidR="00F61620" w:rsidRPr="00D11381" w:rsidRDefault="00F61620" w:rsidP="00F61620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Max. celková hmotnosť jazdnej súpravy (spolu s vozidlom – viď špecifikácia Špeciálne vozidlo) 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7522" w14:textId="77777777" w:rsidR="00F61620" w:rsidRPr="00D11381" w:rsidRDefault="00F61620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D11381">
              <w:rPr>
                <w:rFonts w:ascii="Arial Narrow" w:hAnsi="Arial Narrow" w:cs="Times New Roman"/>
                <w:sz w:val="22"/>
                <w:szCs w:val="22"/>
              </w:rPr>
              <w:t xml:space="preserve">12 000 </w:t>
            </w:r>
          </w:p>
        </w:tc>
      </w:tr>
      <w:tr w:rsidR="00F73CF2" w:rsidRPr="000420D5" w14:paraId="3046F829" w14:textId="77777777" w:rsidTr="00E4049B">
        <w:tc>
          <w:tcPr>
            <w:tcW w:w="92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762A" w14:textId="77777777" w:rsidR="00F73CF2" w:rsidRPr="005659AB" w:rsidRDefault="00F73CF2" w:rsidP="00F73CF2">
            <w:pPr>
              <w:pStyle w:val="Default"/>
              <w:rPr>
                <w:rFonts w:ascii="Arial Narrow" w:hAnsi="Arial Narrow" w:cs="Times New Roman"/>
                <w:b/>
                <w:i/>
                <w:sz w:val="22"/>
                <w:szCs w:val="22"/>
                <w:highlight w:val="green"/>
              </w:rPr>
            </w:pPr>
            <w:r w:rsidRPr="005659AB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Ďalšie vlastnosti</w:t>
            </w:r>
          </w:p>
        </w:tc>
      </w:tr>
      <w:tr w:rsidR="00C1528B" w:rsidRPr="000420D5" w14:paraId="1A11157D" w14:textId="77777777" w:rsidTr="00D443BC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FAA3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Obvodový plášť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0C78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zateplený, skladaný, pre zabezpečenie dokonalej izolácie skladovaných prvkov</w:t>
            </w:r>
          </w:p>
        </w:tc>
      </w:tr>
      <w:tr w:rsidR="00C1528B" w:rsidRPr="000420D5" w14:paraId="784786AE" w14:textId="77777777" w:rsidTr="00D443BC">
        <w:tc>
          <w:tcPr>
            <w:tcW w:w="2672" w:type="dxa"/>
            <w:tcBorders>
              <w:top w:val="single" w:sz="2" w:space="0" w:color="auto"/>
            </w:tcBorders>
          </w:tcPr>
          <w:p w14:paraId="1C72113D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Zberná havarijná nepriepustná nádoba </w:t>
            </w:r>
          </w:p>
        </w:tc>
        <w:tc>
          <w:tcPr>
            <w:tcW w:w="6552" w:type="dxa"/>
            <w:tcBorders>
              <w:top w:val="single" w:sz="2" w:space="0" w:color="auto"/>
            </w:tcBorders>
          </w:tcPr>
          <w:p w14:paraId="5F0C06CF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s kapacitou </w:t>
            </w: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min. 50 l </w:t>
            </w: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pre zachytenie únikov nebezpečných kvapalín umiestnená v spodnej časti kontajnera, so špeciálnym náterom pre odvod statickej elektriny z povrchu všetkých kovov; </w:t>
            </w:r>
          </w:p>
          <w:p w14:paraId="6B6E0F22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vybavená dnovým potrubím s ventilom; </w:t>
            </w:r>
          </w:p>
        </w:tc>
      </w:tr>
      <w:tr w:rsidR="005659AB" w:rsidRPr="000420D5" w14:paraId="48D33BEC" w14:textId="77777777" w:rsidTr="005659AB">
        <w:tc>
          <w:tcPr>
            <w:tcW w:w="2672" w:type="dxa"/>
            <w:tcBorders>
              <w:top w:val="single" w:sz="2" w:space="0" w:color="auto"/>
            </w:tcBorders>
          </w:tcPr>
          <w:p w14:paraId="6B06C0D0" w14:textId="77777777" w:rsidR="005659AB" w:rsidRPr="000420D5" w:rsidRDefault="005659A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Práca v klimatických podmienkach</w:t>
            </w:r>
          </w:p>
        </w:tc>
        <w:tc>
          <w:tcPr>
            <w:tcW w:w="6552" w:type="dxa"/>
            <w:tcBorders>
              <w:top w:val="single" w:sz="2" w:space="0" w:color="auto"/>
            </w:tcBorders>
          </w:tcPr>
          <w:p w14:paraId="7D1FD249" w14:textId="77777777" w:rsidR="005659AB" w:rsidRPr="000420D5" w:rsidRDefault="005659A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Kontajner musí byť uspôsobený pre prácu v klimatických podmienkach - 30 °C až + 60 °C.</w:t>
            </w:r>
          </w:p>
        </w:tc>
      </w:tr>
      <w:tr w:rsidR="00C1528B" w:rsidRPr="000420D5" w14:paraId="57CC3425" w14:textId="77777777" w:rsidTr="00D443BC">
        <w:tc>
          <w:tcPr>
            <w:tcW w:w="2672" w:type="dxa"/>
          </w:tcPr>
          <w:p w14:paraId="6AAE9AE2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>Vnútorné rozmery skladového priestoru pre nebezpečný materiál</w:t>
            </w:r>
          </w:p>
        </w:tc>
        <w:tc>
          <w:tcPr>
            <w:tcW w:w="6552" w:type="dxa"/>
          </w:tcPr>
          <w:p w14:paraId="4778BB40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>d = 300 cm  (± 5 cm)</w:t>
            </w:r>
          </w:p>
          <w:p w14:paraId="7DB45658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>š = 220 cm (± 5 cm)</w:t>
            </w:r>
          </w:p>
          <w:p w14:paraId="0A6174D8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>v = 210 cm (± 5 cm)</w:t>
            </w:r>
          </w:p>
        </w:tc>
      </w:tr>
      <w:tr w:rsidR="00C1528B" w:rsidRPr="000420D5" w14:paraId="169DD477" w14:textId="77777777" w:rsidTr="005659AB">
        <w:tc>
          <w:tcPr>
            <w:tcW w:w="2672" w:type="dxa"/>
          </w:tcPr>
          <w:p w14:paraId="4FF959B0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>Technologická časť</w:t>
            </w:r>
          </w:p>
        </w:tc>
        <w:tc>
          <w:tcPr>
            <w:tcW w:w="6552" w:type="dxa"/>
          </w:tcPr>
          <w:p w14:paraId="2BF2A482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>Áno</w:t>
            </w:r>
          </w:p>
        </w:tc>
      </w:tr>
      <w:tr w:rsidR="00C1528B" w:rsidRPr="000420D5" w14:paraId="43DE122E" w14:textId="77777777" w:rsidTr="005659AB">
        <w:tc>
          <w:tcPr>
            <w:tcW w:w="2672" w:type="dxa"/>
          </w:tcPr>
          <w:p w14:paraId="3FEC866A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>Klimatizačná jednotka pre zachovanie stálej teploty v rozmedzí od 5°C do 25°C vo vnútri kontajnera</w:t>
            </w:r>
          </w:p>
        </w:tc>
        <w:tc>
          <w:tcPr>
            <w:tcW w:w="6552" w:type="dxa"/>
          </w:tcPr>
          <w:p w14:paraId="6FED5849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>Áno</w:t>
            </w:r>
          </w:p>
          <w:p w14:paraId="7F60E92B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C1528B" w:rsidRPr="000420D5" w14:paraId="010C830B" w14:textId="77777777" w:rsidTr="00D443BC">
        <w:tc>
          <w:tcPr>
            <w:tcW w:w="2672" w:type="dxa"/>
          </w:tcPr>
          <w:p w14:paraId="396C366B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Dvojkrídlové dvere </w:t>
            </w:r>
          </w:p>
        </w:tc>
        <w:tc>
          <w:tcPr>
            <w:tcW w:w="6552" w:type="dxa"/>
          </w:tcPr>
          <w:p w14:paraId="07707A32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na kratšej strane skladu s výplňou triedy EI60 alebo ekvivalent</w:t>
            </w:r>
          </w:p>
        </w:tc>
      </w:tr>
      <w:tr w:rsidR="00C1528B" w:rsidRPr="000420D5" w14:paraId="380D77A5" w14:textId="77777777" w:rsidTr="005659AB">
        <w:tc>
          <w:tcPr>
            <w:tcW w:w="2672" w:type="dxa"/>
          </w:tcPr>
          <w:p w14:paraId="580BFD49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Filtračné a ventilačné zariadenie </w:t>
            </w:r>
          </w:p>
        </w:tc>
        <w:tc>
          <w:tcPr>
            <w:tcW w:w="6552" w:type="dxa"/>
          </w:tcPr>
          <w:p w14:paraId="5F00AD84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color w:val="auto"/>
                <w:sz w:val="22"/>
                <w:szCs w:val="22"/>
              </w:rPr>
              <w:t>Áno</w:t>
            </w:r>
          </w:p>
        </w:tc>
      </w:tr>
      <w:tr w:rsidR="00C1528B" w:rsidRPr="000420D5" w14:paraId="252B1120" w14:textId="77777777" w:rsidTr="00D443BC">
        <w:tc>
          <w:tcPr>
            <w:tcW w:w="2672" w:type="dxa"/>
          </w:tcPr>
          <w:p w14:paraId="77B3D4D9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Zdvíhacie oká</w:t>
            </w:r>
          </w:p>
        </w:tc>
        <w:tc>
          <w:tcPr>
            <w:tcW w:w="6552" w:type="dxa"/>
          </w:tcPr>
          <w:p w14:paraId="48F975DA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Pre manipuláciu pomocou zdvíhacích zariadení s nosnosťou do 5000 kg</w:t>
            </w:r>
          </w:p>
        </w:tc>
      </w:tr>
      <w:tr w:rsidR="00C1528B" w:rsidRPr="000420D5" w14:paraId="7A44BFC9" w14:textId="77777777" w:rsidTr="005659AB">
        <w:tc>
          <w:tcPr>
            <w:tcW w:w="2672" w:type="dxa"/>
          </w:tcPr>
          <w:p w14:paraId="003CC5CE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Inšpekčné body SAMPLING </w:t>
            </w:r>
            <w:r w:rsidRPr="000420D5">
              <w:rPr>
                <w:rFonts w:ascii="Arial Narrow" w:hAnsi="Arial Narrow" w:cs="Times New Roman"/>
                <w:sz w:val="22"/>
                <w:szCs w:val="22"/>
              </w:rPr>
              <w:lastRenderedPageBreak/>
              <w:t>(AIR/LIQUIDE)/ekvivalent</w:t>
            </w:r>
          </w:p>
        </w:tc>
        <w:tc>
          <w:tcPr>
            <w:tcW w:w="6552" w:type="dxa"/>
          </w:tcPr>
          <w:p w14:paraId="367D26C2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lastRenderedPageBreak/>
              <w:t>Áno</w:t>
            </w:r>
          </w:p>
        </w:tc>
      </w:tr>
      <w:tr w:rsidR="00C1528B" w:rsidRPr="000420D5" w14:paraId="3840BAC8" w14:textId="77777777" w:rsidTr="00D443BC">
        <w:tc>
          <w:tcPr>
            <w:tcW w:w="2672" w:type="dxa"/>
          </w:tcPr>
          <w:p w14:paraId="3A7E6C0B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lastRenderedPageBreak/>
              <w:t>Manipulačné zariadenie pre zdvíhanie bremena – kladkostroj.</w:t>
            </w:r>
          </w:p>
        </w:tc>
        <w:tc>
          <w:tcPr>
            <w:tcW w:w="6552" w:type="dxa"/>
          </w:tcPr>
          <w:p w14:paraId="1F03BCBD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Inštalovaný vo vnútri v stropnej stene kontajnera pre zdvíhanie bremena, umožňujúci vysunutie cez otvorené dvere kontajnera a podporu transportu obalu na miesto ukotvenia kontajneri.</w:t>
            </w:r>
          </w:p>
          <w:p w14:paraId="6D6C50DC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Maximálna nosnosť 1 500 kg.</w:t>
            </w:r>
          </w:p>
          <w:p w14:paraId="6F66FC95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Minimálna dĺžka výsuvného ramena 1 350 mm.</w:t>
            </w:r>
          </w:p>
          <w:p w14:paraId="5CF4D949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Posuv ramena Manuálny.</w:t>
            </w:r>
          </w:p>
        </w:tc>
      </w:tr>
      <w:tr w:rsidR="00C1528B" w:rsidRPr="000420D5" w14:paraId="40A855DC" w14:textId="77777777" w:rsidTr="00D443BC">
        <w:tc>
          <w:tcPr>
            <w:tcW w:w="2672" w:type="dxa"/>
          </w:tcPr>
          <w:p w14:paraId="264A6EC3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Transportné CBRN obaly </w:t>
            </w:r>
          </w:p>
        </w:tc>
        <w:tc>
          <w:tcPr>
            <w:tcW w:w="6552" w:type="dxa"/>
          </w:tcPr>
          <w:p w14:paraId="1087FC18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Uzatvárateľné sudy v objeme 3 ks x 200 l, 3 ks x 100 l, 5 ks x 50 l;</w:t>
            </w:r>
          </w:p>
          <w:p w14:paraId="4BDEE29C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Al boxy v objeme 42 l v počte 3 ks;</w:t>
            </w:r>
          </w:p>
        </w:tc>
      </w:tr>
      <w:tr w:rsidR="00C1528B" w:rsidRPr="000420D5" w14:paraId="22D3DDD0" w14:textId="77777777" w:rsidTr="005659AB">
        <w:tc>
          <w:tcPr>
            <w:tcW w:w="2672" w:type="dxa"/>
          </w:tcPr>
          <w:p w14:paraId="14F2B4F0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Podporné zariadenia na zaistenie prepravovaných sudov a boxov, zaistenia obalov v podlahe proti posuvu a prevráteniu.</w:t>
            </w:r>
          </w:p>
        </w:tc>
        <w:tc>
          <w:tcPr>
            <w:tcW w:w="6552" w:type="dxa"/>
          </w:tcPr>
          <w:p w14:paraId="3E1410C3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</w:tr>
      <w:tr w:rsidR="00C1528B" w:rsidRPr="000420D5" w14:paraId="34723BD2" w14:textId="77777777" w:rsidTr="005659AB">
        <w:tc>
          <w:tcPr>
            <w:tcW w:w="2672" w:type="dxa"/>
          </w:tcPr>
          <w:p w14:paraId="34F1274A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Inštalované kotviace body na variačné upevnenie netypizovaného nákladu na steny a podlahu;</w:t>
            </w:r>
          </w:p>
        </w:tc>
        <w:tc>
          <w:tcPr>
            <w:tcW w:w="6552" w:type="dxa"/>
          </w:tcPr>
          <w:p w14:paraId="227D1A9A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</w:tr>
      <w:tr w:rsidR="00C1528B" w:rsidRPr="000420D5" w14:paraId="216B2A48" w14:textId="77777777" w:rsidTr="00D443BC">
        <w:tc>
          <w:tcPr>
            <w:tcW w:w="2672" w:type="dxa"/>
          </w:tcPr>
          <w:p w14:paraId="1D6DB1C5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PIR – senzor a kamera.</w:t>
            </w:r>
          </w:p>
        </w:tc>
        <w:tc>
          <w:tcPr>
            <w:tcW w:w="6552" w:type="dxa"/>
          </w:tcPr>
          <w:p w14:paraId="14499B2D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Na monitorovanie úniku plynov a pár toxických a nebezpečných chemických látok z obalov, možnosť kontroly úniku BIO kontaminácie a na vizuálnu kontrolu teploty obalov:</w:t>
            </w:r>
          </w:p>
          <w:p w14:paraId="66D2C132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dotykový displej;</w:t>
            </w:r>
          </w:p>
          <w:p w14:paraId="3E4A8FAE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datalogger;</w:t>
            </w:r>
          </w:p>
          <w:p w14:paraId="4D76CAFF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možnosť nastavenia hodnôt emisivity od 0.20 do 1.00;</w:t>
            </w:r>
          </w:p>
          <w:p w14:paraId="615668BC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vizuálna signalizácia prekročenia alarmových hodnôt;</w:t>
            </w:r>
          </w:p>
          <w:p w14:paraId="4AFCD4CE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max. hmotnosť senzoru 450 g;</w:t>
            </w:r>
          </w:p>
          <w:p w14:paraId="607CBAE0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káblové prepojenie senzoru s displejom min. 1 max. 25 m umiestneným v kabíne vodiča;</w:t>
            </w:r>
          </w:p>
          <w:p w14:paraId="2C1A0DA0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merací rozsah teplôt v rozmedzí -20 až +1000 °C;</w:t>
            </w:r>
          </w:p>
          <w:p w14:paraId="7E897C54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presnosť merania ± 1 °C;</w:t>
            </w:r>
          </w:p>
          <w:p w14:paraId="7B738E1C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čas odozvy do 250 ms pri t90;</w:t>
            </w:r>
          </w:p>
          <w:p w14:paraId="1B1FC215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spektrálny rozsah 8 až 14 μm,</w:t>
            </w:r>
          </w:p>
          <w:p w14:paraId="2C65677D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výstup 4 až 20 mA, 2x relé výstup,</w:t>
            </w:r>
          </w:p>
          <w:p w14:paraId="493FE14E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napájanie 24 V DC ± 5 %,</w:t>
            </w:r>
          </w:p>
          <w:p w14:paraId="32B33E56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- max. odber prúdu 100 mA;</w:t>
            </w:r>
          </w:p>
        </w:tc>
      </w:tr>
      <w:tr w:rsidR="00C1528B" w:rsidRPr="000420D5" w14:paraId="4C513FE5" w14:textId="77777777" w:rsidTr="005659AB">
        <w:tc>
          <w:tcPr>
            <w:tcW w:w="2672" w:type="dxa"/>
          </w:tcPr>
          <w:p w14:paraId="2741D91C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Externé a interiérové osvetlenie</w:t>
            </w:r>
          </w:p>
        </w:tc>
        <w:tc>
          <w:tcPr>
            <w:tcW w:w="6552" w:type="dxa"/>
          </w:tcPr>
          <w:p w14:paraId="2432CF8E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 xml:space="preserve">Áno </w:t>
            </w:r>
          </w:p>
        </w:tc>
      </w:tr>
      <w:tr w:rsidR="00C1528B" w:rsidRPr="000420D5" w14:paraId="07E2322D" w14:textId="77777777" w:rsidTr="00D443BC">
        <w:tc>
          <w:tcPr>
            <w:tcW w:w="2672" w:type="dxa"/>
          </w:tcPr>
          <w:p w14:paraId="640D0EB4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Prenosný zdroj elektrickej energie</w:t>
            </w:r>
          </w:p>
        </w:tc>
        <w:tc>
          <w:tcPr>
            <w:tcW w:w="6552" w:type="dxa"/>
          </w:tcPr>
          <w:p w14:paraId="63F9F96A" w14:textId="77777777" w:rsidR="00C1528B" w:rsidRPr="000420D5" w:rsidRDefault="00C1528B" w:rsidP="00F73CF2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umiestnený v technologickej časti na napájanie klimatizácie a osvetlenia úložného priestoru ako aj možnosti pripojenia externých zariadení min. 2000 W, s cieľom zabezpečiť autonómnu činnosť uvedených zariadení pri vypnutom agregáte pohonu vozidla.</w:t>
            </w:r>
          </w:p>
        </w:tc>
      </w:tr>
      <w:tr w:rsidR="00C1528B" w:rsidRPr="000420D5" w14:paraId="30C82C92" w14:textId="77777777" w:rsidTr="00D443BC">
        <w:tc>
          <w:tcPr>
            <w:tcW w:w="2672" w:type="dxa"/>
          </w:tcPr>
          <w:p w14:paraId="0BAB9396" w14:textId="77777777" w:rsidR="00C1528B" w:rsidRPr="000420D5" w:rsidRDefault="00C1528B" w:rsidP="00D443B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Iné požiadavky</w:t>
            </w:r>
          </w:p>
        </w:tc>
        <w:tc>
          <w:tcPr>
            <w:tcW w:w="6552" w:type="dxa"/>
          </w:tcPr>
          <w:p w14:paraId="50498D8D" w14:textId="77777777" w:rsidR="00C1528B" w:rsidRPr="000420D5" w:rsidRDefault="00C1528B" w:rsidP="00D443BC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420D5">
              <w:rPr>
                <w:rFonts w:ascii="Arial Narrow" w:hAnsi="Arial Narrow" w:cs="Times New Roman"/>
                <w:sz w:val="22"/>
                <w:szCs w:val="22"/>
              </w:rPr>
              <w:t>Dokumentácia použitých materiálov, certifikáty určujúce vhodnosť použitia jednotlivých prvkov pre zariadenie kontajnera a servisný manuál.</w:t>
            </w:r>
          </w:p>
        </w:tc>
      </w:tr>
    </w:tbl>
    <w:p w14:paraId="0A62A86C" w14:textId="77777777" w:rsidR="00C1528B" w:rsidRPr="000420D5" w:rsidRDefault="00C1528B" w:rsidP="00C1528B">
      <w:pPr>
        <w:rPr>
          <w:rFonts w:ascii="Arial Narrow" w:hAnsi="Arial Narrow"/>
          <w:sz w:val="22"/>
          <w:szCs w:val="22"/>
        </w:rPr>
      </w:pPr>
    </w:p>
    <w:p w14:paraId="05E3E060" w14:textId="7A755891" w:rsidR="0098609D" w:rsidRDefault="0098609D" w:rsidP="0098609D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Verejný obstarávateľ z hľadiska opisu predmetu zákazky uvádza technické požiadavky, ktoré sa </w:t>
      </w:r>
      <w:r w:rsidR="00B72E00">
        <w:rPr>
          <w:rFonts w:ascii="Arial Narrow" w:hAnsi="Arial Narrow"/>
          <w:sz w:val="22"/>
          <w:szCs w:val="22"/>
        </w:rPr>
        <w:t>v niektorých prípadoch odvolávajú</w:t>
      </w:r>
      <w:r>
        <w:rPr>
          <w:rFonts w:ascii="Arial Narrow" w:hAnsi="Arial Narrow"/>
          <w:sz w:val="22"/>
          <w:szCs w:val="22"/>
        </w:rPr>
        <w:t xml:space="preserve"> na konkrétneho výrobcu, výrobný postup, značku, patent,</w:t>
      </w:r>
      <w:r w:rsidR="00B72E00">
        <w:rPr>
          <w:rFonts w:ascii="Arial Narrow" w:hAnsi="Arial Narrow"/>
          <w:sz w:val="22"/>
          <w:szCs w:val="22"/>
        </w:rPr>
        <w:t xml:space="preserve"> technické normy,</w:t>
      </w:r>
      <w:r>
        <w:rPr>
          <w:rFonts w:ascii="Arial Narrow" w:hAnsi="Arial Narrow"/>
          <w:sz w:val="22"/>
          <w:szCs w:val="22"/>
        </w:rPr>
        <w:t xml:space="preserve"> typ, krajinu, oblasť alebo miesto pôvodu alebo výroby. V prípade, že by záujemca/uchádzač bol presvedčený, že týmto opisom by dochádzalo k znevýhodneniu alebo k vylúčeniu určitých záujemcov/uchádzačov alebo výrobcov alebo výrobkov, alebo že tento predmet zákazky nie je opísaný dostatočne presne a zrozumiteľne, tak vo svojej ponuke môže uchádzač použiť technické riešenie ekvivalentné, ktoré spĺňa kvalitatívne, úžitkové, funkčné a prevádzkové charakteristiky, ktoré sú nevyhnutné na zabezpečenie účelu, na ktorý sú požadované výrobky určené a to na rovnakej a vyššej úrovni, ako je uvedené v tejto časti súťažných podkladoch, túto skutočnosť však musí preukázať uchádzač.</w:t>
      </w:r>
    </w:p>
    <w:p w14:paraId="34159F5D" w14:textId="77777777" w:rsidR="00D11381" w:rsidRDefault="00D11381" w:rsidP="0098609D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3C8F7060" w14:textId="25815AE5" w:rsidR="00D11381" w:rsidRPr="00D11381" w:rsidRDefault="00D11381" w:rsidP="00D11381">
      <w:pPr>
        <w:spacing w:before="100" w:beforeAutospacing="1" w:after="100" w:afterAutospacing="1"/>
        <w:jc w:val="center"/>
        <w:rPr>
          <w:rFonts w:ascii="Arial Narrow" w:hAnsi="Arial Narrow"/>
          <w:b/>
          <w:sz w:val="22"/>
          <w:szCs w:val="22"/>
        </w:rPr>
      </w:pPr>
      <w:r w:rsidRPr="00D11381">
        <w:rPr>
          <w:rFonts w:ascii="Arial Narrow" w:hAnsi="Arial Narrow"/>
          <w:b/>
          <w:sz w:val="22"/>
          <w:szCs w:val="22"/>
        </w:rPr>
        <w:lastRenderedPageBreak/>
        <w:t>Vzor ponuky Predávajúceho predloženej do verejného obstarávania</w:t>
      </w:r>
    </w:p>
    <w:p w14:paraId="42776B08" w14:textId="77777777" w:rsidR="00D11381" w:rsidRDefault="00D11381" w:rsidP="00D11381">
      <w:r>
        <w:t>Vlastný návrh plnenia „Špeciálne vozidlo“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0"/>
        <w:gridCol w:w="3992"/>
        <w:gridCol w:w="2956"/>
      </w:tblGrid>
      <w:tr w:rsidR="00D11381" w14:paraId="175E2F6D" w14:textId="77777777" w:rsidTr="000F6D5A">
        <w:tc>
          <w:tcPr>
            <w:tcW w:w="23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A51D962" w14:textId="77777777" w:rsidR="00D11381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 xml:space="preserve">NÁZOV POLOŽKY </w:t>
            </w:r>
          </w:p>
          <w:p w14:paraId="310D8FBF" w14:textId="77777777" w:rsidR="00D11381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resp. PARAMETRA</w:t>
            </w:r>
          </w:p>
        </w:tc>
        <w:tc>
          <w:tcPr>
            <w:tcW w:w="3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05051B3" w14:textId="77777777" w:rsidR="00D11381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POPIS</w:t>
            </w:r>
          </w:p>
        </w:tc>
        <w:tc>
          <w:tcPr>
            <w:tcW w:w="29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5B2C86" w14:textId="77777777" w:rsidR="00D11381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b/>
                <w:sz w:val="22"/>
                <w:szCs w:val="22"/>
              </w:rPr>
              <w:t>P</w:t>
            </w:r>
            <w:r>
              <w:rPr>
                <w:rFonts w:ascii="Arial Narrow" w:hAnsi="Arial Narrow" w:cs="Times New Roman"/>
                <w:b/>
                <w:sz w:val="22"/>
                <w:szCs w:val="22"/>
              </w:rPr>
              <w:t>RESNÝ TECHNICKÝ PARAMETER PONÚKANÉHO ZARIADENIA</w:t>
            </w:r>
          </w:p>
          <w:p w14:paraId="48C7EB1E" w14:textId="77777777" w:rsidR="00D11381" w:rsidRPr="00BF5CFD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b/>
                <w:sz w:val="22"/>
                <w:szCs w:val="22"/>
              </w:rPr>
              <w:t>/</w:t>
            </w:r>
            <w:r w:rsidRPr="00BF5CFD">
              <w:rPr>
                <w:rFonts w:ascii="Arial Narrow" w:hAnsi="Arial Narrow" w:cs="Times New Roman"/>
                <w:b/>
                <w:sz w:val="22"/>
                <w:szCs w:val="22"/>
                <w:highlight w:val="lightGray"/>
              </w:rPr>
              <w:t>DOPLNÍ UCHÁDZAČ</w:t>
            </w:r>
            <w:r w:rsidRPr="00BF5CFD">
              <w:rPr>
                <w:rFonts w:ascii="Arial Narrow" w:hAnsi="Arial Narrow" w:cs="Times New Roman"/>
                <w:b/>
                <w:sz w:val="22"/>
                <w:szCs w:val="22"/>
              </w:rPr>
              <w:t>/</w:t>
            </w:r>
          </w:p>
          <w:p w14:paraId="3893C0F4" w14:textId="77777777" w:rsidR="00D11381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D11381" w14:paraId="61A40078" w14:textId="77777777" w:rsidTr="000F6D5A">
        <w:tc>
          <w:tcPr>
            <w:tcW w:w="2340" w:type="dxa"/>
            <w:tcBorders>
              <w:top w:val="single" w:sz="2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34E39D3" w14:textId="77777777" w:rsidR="00D11381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3992" w:type="dxa"/>
            <w:tcBorders>
              <w:top w:val="single" w:sz="2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B0D033C" w14:textId="77777777" w:rsidR="00D11381" w:rsidRPr="00C832BE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C832BE">
              <w:rPr>
                <w:rFonts w:ascii="Arial Narrow" w:hAnsi="Arial Narrow" w:cs="Times New Roman"/>
                <w:i/>
                <w:sz w:val="20"/>
                <w:szCs w:val="20"/>
              </w:rPr>
              <w:t>Podľa špecifikácie uvedenej v opise predmetu zákazky</w:t>
            </w:r>
          </w:p>
        </w:tc>
        <w:tc>
          <w:tcPr>
            <w:tcW w:w="2956" w:type="dxa"/>
            <w:tcBorders>
              <w:top w:val="single" w:sz="2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D41D562" w14:textId="77777777" w:rsidR="00D11381" w:rsidRPr="00C832BE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C832BE">
              <w:rPr>
                <w:rFonts w:ascii="Arial Narrow" w:hAnsi="Arial Narrow" w:cs="Times New Roman"/>
                <w:i/>
                <w:sz w:val="20"/>
                <w:szCs w:val="20"/>
              </w:rPr>
              <w:t>Áno/Nie alebo ponúkaný technický parameter (typ, značka, technické parametre ...)</w:t>
            </w:r>
          </w:p>
        </w:tc>
      </w:tr>
      <w:tr w:rsidR="00D11381" w14:paraId="091DD2A5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DCC6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Farebné vyhotovenie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8852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Šedý odtieň RAL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969D51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19F922FA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A97B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Zvláštne výstražné zvukové znamenia 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AD99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V zmysle Európskej dohody o medzinárodnej cestnej preprave nebezpečných vecí po ceste, v zmysle Zákona č.106/2018 Z. z. zo 14. marca 2018 o prevádzke vozidiel v cestnej premávke a o zmene a doplnení niektorých zákonov a Vyhlášky MDaV SR č.134/2018 Z. z. z 27. apríla 2018 ktorou sa ustanovujú podrobnosti o prevádzke vozidiel v cestnej premávke.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509F38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5D6C3AE4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9F93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Svetlá 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7A35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Kombinovaná farba červeno-modrá v zmysle Európskej dohody o medzinárodnej cestnej preprave nebezpečných vecí po ceste, v zmysle Zákona č.106/2018 Z. z. zo 14. marca 2018 o prevádzke vozidiel v cestnej premávke a o zmene a doplnení niektorých zákonov a Vyhlášky MDaV SR č. 134/2018 Z. z. z 27. apríla 2018 ktorou sa ustanovujú podrobnosti o prevádzke vozidiel v cestnej premávke.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218BF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7DE0614E" w14:textId="77777777" w:rsidTr="000F6D5A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C1F10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Hmotnosti (kg)</w:t>
            </w:r>
          </w:p>
        </w:tc>
      </w:tr>
      <w:tr w:rsidR="00D11381" w14:paraId="724034B9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EBE4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Max. celková hmotnosť jazdnej súpravy (spolu s kontajnerom – viď špecifikácia kontajnera)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5BB9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12 000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A2B680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3EB4DDAB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9086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Max. hmotnosť užitočného nákladu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2D22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8 000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9C63FE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51CC0F66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AD28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Max. pohotovostná hmotnosť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AEAC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4 000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C4DFD7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34BB0CF9" w14:textId="77777777" w:rsidTr="000F6D5A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77A329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Podvozok a motorová časť vozidla</w:t>
            </w:r>
          </w:p>
        </w:tc>
      </w:tr>
      <w:tr w:rsidR="00D11381" w14:paraId="1F802873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D8553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Kategória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84F6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Nákladné N2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99B9F8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3A11DDA4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96F3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Prevodovka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B395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manuálna/automatická synchronizovaná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9123A8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3D460F6A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0AEEC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Počet náprav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3857A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2, min. pohon zadnej nápravy alebo trvalý pohon zadnej nápravy s možnosťou pripojenia pohonu prednej nápravy alebo stály pohon prednej aj zadnej nápravy (akceptuje sa aj riešenie s možnosťou premenlivého prenosu krútiaceho momentu na prednú nápravu, ak je tento pri cestnej premávke maximálne 15%.).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5468D2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13DA9CE0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2827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Stabilizátor obidvoch náprav 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3476B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87B941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15C1AE17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01EF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ABS + ASR + EBD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0F62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7EE91B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390D37C2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76CE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Maximálne menovité napätie elektrického systému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9D7E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25V A.C. alebo 60V D.C. 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18D0C1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3B199D32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D76E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Batériový odpojovač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7B84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9047A6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2389F25B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6499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lastRenderedPageBreak/>
              <w:t>Zosilnený podvozok, na nespevnené cesty a ľahký terén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2ED3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E14E6A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72CD9D89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4939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Spodný kryt motora, prevodovky, diferenciálnej prevodovky a palivovej nádrže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0A71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4658E9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4B6C0A6E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8821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Motor 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4178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vznetový s kvapalinovým chladením, preplňovaný s priamym vstrekovaním spĺňajúci predpisy EHK a EHS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8C4627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654D224F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FAA7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Vonkajšia akustická signalizácia zaradenia spätného chodu (prerušovaný tón)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803B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882DAD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12086F61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1015" w14:textId="77777777" w:rsidR="00D11381" w:rsidRPr="00BF5CFD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Palivo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7D83B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Nafta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EF5122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  <w:highlight w:val="yellow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65CC7467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59089" w14:textId="77777777" w:rsidR="00D11381" w:rsidRPr="00BF5CFD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 xml:space="preserve">Emisná trieda 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CFBB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 xml:space="preserve">min. EURO VI. alebo vyššia v závislosti od platnej legislatívy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7C0B5B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  <w:highlight w:val="yellow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6B0DBE71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8528" w14:textId="77777777" w:rsidR="00D11381" w:rsidRPr="00BF5CFD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 xml:space="preserve">Minimálny výkon motora 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4565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115 kW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BA02E4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  <w:highlight w:val="yellow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1B87A917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FD82F" w14:textId="77777777" w:rsidR="00D11381" w:rsidRPr="00BF5CFD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 xml:space="preserve">Maximálny krútiaci moment 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428A" w14:textId="77777777" w:rsidR="00D11381" w:rsidRPr="00BF5CFD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 xml:space="preserve">min. 500 Nm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767C34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  <w:highlight w:val="yellow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0B0104BB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94CC" w14:textId="77777777" w:rsidR="00D11381" w:rsidRPr="00BF5CFD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 xml:space="preserve">Minimálny objem palivovej nádrže 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2DDA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t>90 l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9ED291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  <w:highlight w:val="yellow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34A506DD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3DBE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Signalizácia odpojenia/zapojenia akumulátora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8A9F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222E57B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umiestnená v kabíne vodiča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CA72DB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6FFC692B" w14:textId="77777777" w:rsidTr="000F6D5A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14D1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Kabína vodiča</w:t>
            </w:r>
          </w:p>
        </w:tc>
      </w:tr>
      <w:tr w:rsidR="00D11381" w14:paraId="69C2B853" w14:textId="77777777" w:rsidTr="000F6D5A">
        <w:tc>
          <w:tcPr>
            <w:tcW w:w="6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B8F42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Samostatná s bezprašným vetraním nasávaného vzduchu a vnútorným osvetlením vozidla.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939B89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002A4937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352C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Klimatizácia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BDD6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C9A777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7BE12CB9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734E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Interiér a zariadenia                          s vybavením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7D9C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C229EB8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štandardné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2FB289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13812040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DB843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Sedadlá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89FA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min. 2, vybavené trojbodovým bezpečnostným pásom so samonavíjacím mechanizmom bezpečnostných pásov a opierkami hlavy, pričom minimálne sedadlo vodiča musí byť odpružené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441909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7C23E140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F0A5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Elektrická zásuvka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C906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na 12 V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86D847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6316DDD5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3CB4" w14:textId="77777777" w:rsidR="00D11381" w:rsidRDefault="00D11381" w:rsidP="000F6D5A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Odkladací priestor na dokumentáciu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80F6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63E205A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6C055E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Áno/nie</w:t>
            </w:r>
          </w:p>
        </w:tc>
      </w:tr>
      <w:tr w:rsidR="00D11381" w14:paraId="34D51C6D" w14:textId="77777777" w:rsidTr="000F6D5A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929CA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i/>
                <w:sz w:val="22"/>
                <w:szCs w:val="22"/>
              </w:rPr>
              <w:t>Nadstavba</w:t>
            </w:r>
          </w:p>
        </w:tc>
      </w:tr>
      <w:tr w:rsidR="00D11381" w14:paraId="561DCCA4" w14:textId="77777777" w:rsidTr="000F6D5A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46C1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Materiál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4D0D" w14:textId="77777777" w:rsidR="00D11381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Na konštrukciu nadstavby sa </w:t>
            </w:r>
            <w:r>
              <w:rPr>
                <w:rFonts w:ascii="Arial Narrow" w:hAnsi="Arial Narrow" w:cs="Times New Roman"/>
                <w:b/>
                <w:sz w:val="22"/>
                <w:szCs w:val="22"/>
              </w:rPr>
              <w:t>nesmú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používať </w:t>
            </w:r>
            <w:r>
              <w:rPr>
                <w:rFonts w:ascii="Arial Narrow" w:hAnsi="Arial Narrow" w:cs="Times New Roman"/>
                <w:b/>
                <w:sz w:val="22"/>
                <w:szCs w:val="22"/>
              </w:rPr>
              <w:t>materiály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, ktoré by s prepravovanými chemickými látkami a zlúčeninami (zákon č. 139/1998 Z. z. o omamných látkach, psychotropných látkach a prípravkoch v znení neskorších predpisov, vyhláška MZ SR  č. 21/2018 Z. z., ktorou sa mení vyhláška Ministerstva zdravotníctva Slovenskej republiky č. 121/2015 Z. z., ktorou sa vydáva zoznam rizikových látok, nariadenie EP a Rady (ES) č. 273/2004 o prekurzoroch drog, nariadenie Rady (ES) č. 111/2005, ktorým sa stanovujú pravidlá sledovania obchodu s drogovými prekurzormi medzi Úniou a tretími krajinami a súvisiacimi predpismi) </w:t>
            </w:r>
            <w:r>
              <w:rPr>
                <w:rFonts w:ascii="Arial Narrow" w:hAnsi="Arial Narrow" w:cs="Times New Roman"/>
                <w:b/>
                <w:sz w:val="22"/>
                <w:szCs w:val="22"/>
              </w:rPr>
              <w:t>mohli vytvoriť nebezpečné zlúčeniny.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73DE23" w14:textId="77777777" w:rsidR="00D11381" w:rsidRPr="00FA58B6" w:rsidRDefault="00D11381" w:rsidP="000F6D5A">
            <w:pPr>
              <w:pStyle w:val="Default"/>
              <w:jc w:val="center"/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</w:pPr>
            <w:r w:rsidRPr="00FA58B6">
              <w:rPr>
                <w:rFonts w:ascii="Arial Narrow" w:hAnsi="Arial Narrow" w:cs="Times New Roman"/>
                <w:i/>
                <w:color w:val="FFC000"/>
                <w:sz w:val="22"/>
                <w:szCs w:val="22"/>
              </w:rPr>
              <w:t>ponúkaný technický parameter</w:t>
            </w:r>
          </w:p>
        </w:tc>
      </w:tr>
      <w:tr w:rsidR="00D11381" w14:paraId="30727C34" w14:textId="77777777" w:rsidTr="000F6D5A">
        <w:trPr>
          <w:trHeight w:val="44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408705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F5CFD">
              <w:rPr>
                <w:rFonts w:ascii="Arial Narrow" w:hAnsi="Arial Narrow" w:cs="Times New Roman"/>
                <w:sz w:val="22"/>
                <w:szCs w:val="22"/>
              </w:rPr>
              <w:lastRenderedPageBreak/>
              <w:t>Technické riešenie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A3AE" w14:textId="77777777" w:rsidR="00D11381" w:rsidRPr="00BF5CFD" w:rsidRDefault="00D11381" w:rsidP="000F6D5A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F5CFD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medzirám napevno upevnený na šasi vozidla </w:t>
            </w:r>
            <w:r w:rsidRPr="00BF5CFD">
              <w:rPr>
                <w:rFonts w:ascii="Arial Narrow" w:hAnsi="Arial Narrow"/>
                <w:sz w:val="22"/>
                <w:szCs w:val="22"/>
              </w:rPr>
              <w:t>určený na prepravu kontajnera (podmienka kompatibility s kontajnerom - viď „špecifikácia Kontajnera“).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2FC3462" w14:textId="77777777" w:rsidR="00D11381" w:rsidRPr="00FA58B6" w:rsidRDefault="00D11381" w:rsidP="000F6D5A">
            <w:pPr>
              <w:pStyle w:val="Odsekzoznamu"/>
              <w:ind w:left="720"/>
              <w:jc w:val="center"/>
              <w:rPr>
                <w:rFonts w:ascii="Arial Narrow" w:hAnsi="Arial Narrow"/>
                <w:i/>
                <w:color w:val="FFC000"/>
                <w:lang w:eastAsia="sk-SK"/>
              </w:rPr>
            </w:pPr>
            <w:r w:rsidRPr="00FA58B6">
              <w:rPr>
                <w:rFonts w:ascii="Arial Narrow" w:hAnsi="Arial Narrow"/>
                <w:i/>
                <w:color w:val="FFC000"/>
                <w:lang w:eastAsia="sk-SK"/>
              </w:rPr>
              <w:t>ponúkaný technický parameter</w:t>
            </w:r>
          </w:p>
        </w:tc>
      </w:tr>
      <w:tr w:rsidR="00D11381" w14:paraId="502DDAA5" w14:textId="77777777" w:rsidTr="000F6D5A">
        <w:trPr>
          <w:trHeight w:val="449"/>
        </w:trPr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14:paraId="3313A03F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Rozmery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640F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zodpovedajúce/kompatibilné s rozmermi </w:t>
            </w:r>
            <w:r w:rsidRPr="00BF5CFD">
              <w:rPr>
                <w:rFonts w:ascii="Arial Narrow" w:hAnsi="Arial Narrow" w:cs="Times New Roman"/>
                <w:sz w:val="22"/>
                <w:szCs w:val="22"/>
              </w:rPr>
              <w:t>Kontajner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BF5CFD">
              <w:rPr>
                <w:rFonts w:ascii="Arial Narrow" w:hAnsi="Arial Narrow" w:cs="Times New Roman"/>
                <w:sz w:val="22"/>
                <w:szCs w:val="22"/>
              </w:rPr>
              <w:t xml:space="preserve"> (viď „špecifikácia Kontajnera“).</w:t>
            </w:r>
          </w:p>
        </w:tc>
        <w:tc>
          <w:tcPr>
            <w:tcW w:w="2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7C65EC1" w14:textId="77777777" w:rsidR="00D11381" w:rsidRPr="00FA58B6" w:rsidRDefault="00D11381" w:rsidP="000F6D5A">
            <w:pPr>
              <w:pStyle w:val="Odsekzoznamu"/>
              <w:ind w:left="720"/>
              <w:jc w:val="center"/>
              <w:rPr>
                <w:rFonts w:ascii="Arial Narrow" w:hAnsi="Arial Narrow"/>
                <w:i/>
                <w:color w:val="FFC000"/>
                <w:lang w:eastAsia="sk-SK"/>
              </w:rPr>
            </w:pPr>
            <w:r w:rsidRPr="00FA58B6">
              <w:rPr>
                <w:rFonts w:ascii="Arial Narrow" w:hAnsi="Arial Narrow"/>
                <w:i/>
                <w:color w:val="FFC000"/>
                <w:lang w:eastAsia="sk-SK"/>
              </w:rPr>
              <w:t>ponúkaný technický parameter</w:t>
            </w:r>
          </w:p>
        </w:tc>
      </w:tr>
      <w:tr w:rsidR="00D11381" w14:paraId="6D1EC6BC" w14:textId="77777777" w:rsidTr="000F6D5A">
        <w:trPr>
          <w:trHeight w:val="449"/>
        </w:trPr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BF31" w14:textId="77777777" w:rsidR="00D11381" w:rsidRPr="00BF5CFD" w:rsidRDefault="00D11381" w:rsidP="000F6D5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Z</w:t>
            </w:r>
            <w:r w:rsidRPr="003F1A34">
              <w:rPr>
                <w:rFonts w:ascii="Arial Narrow" w:hAnsi="Arial Narrow" w:cs="Times New Roman"/>
                <w:sz w:val="22"/>
                <w:szCs w:val="22"/>
              </w:rPr>
              <w:t>abudované externé elektrické napájanie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66B5" w14:textId="77777777" w:rsidR="00D11381" w:rsidRPr="00BF5CFD" w:rsidRDefault="00D11381" w:rsidP="000F6D5A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F5CFD">
              <w:rPr>
                <w:rFonts w:ascii="Arial Narrow" w:hAnsi="Arial Narrow"/>
                <w:sz w:val="22"/>
                <w:szCs w:val="22"/>
              </w:rPr>
              <w:t>pre rozvádzač 230 V (ktorý bude slúžiť pre napojenie Kontajnera).</w:t>
            </w:r>
          </w:p>
        </w:tc>
        <w:tc>
          <w:tcPr>
            <w:tcW w:w="2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A91887" w14:textId="77777777" w:rsidR="00D11381" w:rsidRPr="00FA58B6" w:rsidRDefault="00D11381" w:rsidP="000F6D5A">
            <w:pPr>
              <w:pStyle w:val="Odsekzoznamu"/>
              <w:ind w:left="720"/>
              <w:jc w:val="center"/>
              <w:rPr>
                <w:rFonts w:ascii="Arial Narrow" w:hAnsi="Arial Narrow"/>
                <w:i/>
                <w:color w:val="FFC000"/>
                <w:lang w:eastAsia="sk-SK"/>
              </w:rPr>
            </w:pPr>
            <w:r w:rsidRPr="00FA58B6">
              <w:rPr>
                <w:rFonts w:ascii="Arial Narrow" w:hAnsi="Arial Narrow"/>
                <w:i/>
                <w:color w:val="FFC000"/>
                <w:lang w:eastAsia="sk-SK"/>
              </w:rPr>
              <w:t>Áno/nie</w:t>
            </w:r>
          </w:p>
        </w:tc>
      </w:tr>
    </w:tbl>
    <w:p w14:paraId="50BB1661" w14:textId="77777777" w:rsidR="00D11381" w:rsidRDefault="00D11381" w:rsidP="00D11381">
      <w:pPr>
        <w:pStyle w:val="Odsekzoznamu"/>
        <w:ind w:left="720"/>
      </w:pPr>
    </w:p>
    <w:p w14:paraId="091D41F1" w14:textId="77777777" w:rsidR="00D11381" w:rsidRDefault="00D11381" w:rsidP="0098609D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sectPr w:rsidR="00D11381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E2AE0" w14:textId="77777777" w:rsidR="00513726" w:rsidRDefault="00513726">
      <w:r>
        <w:separator/>
      </w:r>
    </w:p>
  </w:endnote>
  <w:endnote w:type="continuationSeparator" w:id="0">
    <w:p w14:paraId="1DAB3FBB" w14:textId="77777777" w:rsidR="00513726" w:rsidRDefault="0051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EAE2D" w14:textId="77777777"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71BCDB39" w14:textId="77777777"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0420D5">
      <w:rPr>
        <w:rFonts w:ascii="Arial Narrow" w:hAnsi="Arial Narrow" w:cs="Arial"/>
        <w:color w:val="706656"/>
        <w:sz w:val="18"/>
        <w:szCs w:val="18"/>
        <w:lang w:val="sk-SK"/>
      </w:rPr>
      <w:t>Špeciálne vozidlo na prevoz zaistených dôkazov“</w:t>
    </w:r>
  </w:p>
  <w:p w14:paraId="753302AE" w14:textId="77777777"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B72E00">
      <w:rPr>
        <w:rStyle w:val="slostrany"/>
        <w:rFonts w:ascii="Arial Narrow" w:hAnsi="Arial Narrow" w:cs="Arial"/>
        <w:color w:val="000000"/>
        <w:sz w:val="22"/>
        <w:szCs w:val="22"/>
      </w:rPr>
      <w:t>3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14:paraId="40FAB97C" w14:textId="77777777"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506E3" w14:textId="77777777" w:rsidR="00513726" w:rsidRDefault="00513726">
      <w:r>
        <w:separator/>
      </w:r>
    </w:p>
  </w:footnote>
  <w:footnote w:type="continuationSeparator" w:id="0">
    <w:p w14:paraId="4AEF7575" w14:textId="77777777" w:rsidR="00513726" w:rsidRDefault="0051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64BC0" w14:textId="77777777" w:rsidR="008832FF" w:rsidRDefault="008832FF"/>
  <w:p w14:paraId="6974D718" w14:textId="77777777" w:rsidR="008832FF" w:rsidRDefault="008832FF"/>
  <w:p w14:paraId="426CA576" w14:textId="77777777" w:rsidR="008832FF" w:rsidRDefault="008832FF"/>
  <w:p w14:paraId="5D146F5D" w14:textId="77777777" w:rsidR="008832FF" w:rsidRDefault="008832FF"/>
  <w:p w14:paraId="74013845" w14:textId="77777777" w:rsidR="008832FF" w:rsidRDefault="008832FF"/>
  <w:p w14:paraId="6DD8A813" w14:textId="77777777" w:rsidR="008832FF" w:rsidRDefault="008832FF"/>
  <w:p w14:paraId="2BB4C83B" w14:textId="77777777" w:rsidR="008832FF" w:rsidRDefault="008832FF"/>
  <w:p w14:paraId="5172457E" w14:textId="77777777" w:rsidR="008832FF" w:rsidRDefault="008832FF"/>
  <w:p w14:paraId="27E0C63F" w14:textId="77777777" w:rsidR="008832FF" w:rsidRDefault="008832FF"/>
  <w:p w14:paraId="75221FB2" w14:textId="77777777" w:rsidR="008832FF" w:rsidRDefault="008832FF"/>
  <w:p w14:paraId="3926F470" w14:textId="77777777" w:rsidR="008832FF" w:rsidRDefault="008832FF"/>
  <w:p w14:paraId="267C416F" w14:textId="77777777" w:rsidR="008832FF" w:rsidRDefault="008832FF"/>
  <w:p w14:paraId="07E70383" w14:textId="77777777" w:rsidR="008832FF" w:rsidRDefault="008832FF"/>
  <w:p w14:paraId="447E774E" w14:textId="77777777" w:rsidR="008832FF" w:rsidRDefault="008832FF"/>
  <w:p w14:paraId="42B3C673" w14:textId="77777777" w:rsidR="008832FF" w:rsidRDefault="008832FF"/>
  <w:p w14:paraId="05D0FED3" w14:textId="77777777" w:rsidR="008832FF" w:rsidRDefault="008832FF"/>
  <w:p w14:paraId="3DCC9E59" w14:textId="77777777" w:rsidR="008832FF" w:rsidRDefault="008832FF"/>
  <w:p w14:paraId="6DE390EC" w14:textId="77777777" w:rsidR="008832FF" w:rsidRDefault="008832FF"/>
  <w:p w14:paraId="4E3BB0B5" w14:textId="77777777" w:rsidR="008832FF" w:rsidRDefault="008832FF"/>
  <w:p w14:paraId="62F6FD13" w14:textId="77777777" w:rsidR="008832FF" w:rsidRDefault="008832FF"/>
  <w:p w14:paraId="38579C44" w14:textId="77777777" w:rsidR="008832FF" w:rsidRDefault="008832FF"/>
  <w:p w14:paraId="1412B8CB" w14:textId="77777777" w:rsidR="008832FF" w:rsidRDefault="008832FF"/>
  <w:p w14:paraId="2D48004A" w14:textId="77777777" w:rsidR="008832FF" w:rsidRDefault="008832FF"/>
  <w:p w14:paraId="3E3FE7BB" w14:textId="77777777" w:rsidR="008832FF" w:rsidRDefault="008832FF"/>
  <w:p w14:paraId="34A9CA66" w14:textId="77777777" w:rsidR="008832FF" w:rsidRDefault="008832FF"/>
  <w:p w14:paraId="70C6803F" w14:textId="77777777" w:rsidR="008832FF" w:rsidRDefault="008832FF"/>
  <w:p w14:paraId="0A32DEE3" w14:textId="77777777" w:rsidR="008832FF" w:rsidRDefault="008832FF"/>
  <w:p w14:paraId="5C9D5074" w14:textId="77777777" w:rsidR="008832FF" w:rsidRDefault="008832FF"/>
  <w:p w14:paraId="1A244F81" w14:textId="77777777" w:rsidR="008832FF" w:rsidRDefault="008832FF"/>
  <w:p w14:paraId="7E0AC7C6" w14:textId="77777777" w:rsidR="008832FF" w:rsidRDefault="008832FF"/>
  <w:p w14:paraId="7E9EF4CE" w14:textId="77777777" w:rsidR="008832FF" w:rsidRDefault="008832FF"/>
  <w:p w14:paraId="33228909" w14:textId="77777777" w:rsidR="008832FF" w:rsidRDefault="008832FF"/>
  <w:p w14:paraId="4EEFDE08" w14:textId="77777777" w:rsidR="008832FF" w:rsidRDefault="008832FF"/>
  <w:p w14:paraId="6325C8D9" w14:textId="77777777" w:rsidR="008832FF" w:rsidRDefault="008832FF"/>
  <w:p w14:paraId="3B9714E8" w14:textId="77777777" w:rsidR="008832FF" w:rsidRDefault="008832FF"/>
  <w:p w14:paraId="2E09ED96" w14:textId="77777777" w:rsidR="008832FF" w:rsidRDefault="008832FF"/>
  <w:p w14:paraId="4DEC5D25" w14:textId="77777777" w:rsidR="008832FF" w:rsidRDefault="008832FF"/>
  <w:p w14:paraId="7FBE437B" w14:textId="77777777" w:rsidR="008832FF" w:rsidRDefault="008832FF">
    <w:pPr>
      <w:numPr>
        <w:ins w:id="1" w:author="mzuberska" w:date="2005-03-03T15:40:00Z"/>
      </w:numPr>
    </w:pPr>
  </w:p>
  <w:p w14:paraId="412FCD3B" w14:textId="77777777" w:rsidR="008832FF" w:rsidRDefault="008832FF">
    <w:pPr>
      <w:numPr>
        <w:ins w:id="2" w:author="mzuberska" w:date="2005-03-03T15:40:00Z"/>
      </w:numPr>
    </w:pPr>
  </w:p>
  <w:p w14:paraId="61E11A89" w14:textId="77777777" w:rsidR="008832FF" w:rsidRDefault="008832FF">
    <w:pPr>
      <w:numPr>
        <w:ins w:id="3" w:author="mzuberska" w:date="2005-03-03T15:40:00Z"/>
      </w:numPr>
    </w:pPr>
  </w:p>
  <w:p w14:paraId="13C3EC43" w14:textId="77777777" w:rsidR="008832FF" w:rsidRDefault="008832FF">
    <w:pPr>
      <w:numPr>
        <w:ins w:id="4" w:author="mzuberska" w:date="2005-03-03T15:40:00Z"/>
      </w:numPr>
    </w:pPr>
  </w:p>
  <w:p w14:paraId="5E4B8ECB" w14:textId="77777777" w:rsidR="008832FF" w:rsidRDefault="008832FF">
    <w:pPr>
      <w:numPr>
        <w:ins w:id="5" w:author="mzuberska" w:date="2005-03-03T15:40:00Z"/>
      </w:numPr>
    </w:pPr>
  </w:p>
  <w:p w14:paraId="13B1F464" w14:textId="77777777" w:rsidR="008832FF" w:rsidRDefault="008832FF">
    <w:pPr>
      <w:numPr>
        <w:ins w:id="6" w:author="mzuberska" w:date="2005-03-03T15:40:00Z"/>
      </w:numPr>
    </w:pPr>
  </w:p>
  <w:p w14:paraId="2CF9505C" w14:textId="77777777" w:rsidR="008832FF" w:rsidRDefault="008832FF">
    <w:pPr>
      <w:numPr>
        <w:ins w:id="7" w:author="mzuberska" w:date="2005-03-03T15:40:00Z"/>
      </w:numPr>
    </w:pPr>
  </w:p>
  <w:p w14:paraId="738C9D74" w14:textId="77777777" w:rsidR="008832FF" w:rsidRDefault="008832FF">
    <w:pPr>
      <w:numPr>
        <w:ins w:id="8" w:author="mzuberska" w:date="2005-03-03T15:40:00Z"/>
      </w:numPr>
    </w:pPr>
  </w:p>
  <w:p w14:paraId="748168A5" w14:textId="77777777" w:rsidR="008832FF" w:rsidRDefault="008832FF">
    <w:pPr>
      <w:numPr>
        <w:ins w:id="9" w:author="mzuberska" w:date="2005-03-03T15:40:00Z"/>
      </w:numPr>
    </w:pPr>
  </w:p>
  <w:p w14:paraId="23986560" w14:textId="77777777" w:rsidR="008832FF" w:rsidRDefault="008832FF">
    <w:pPr>
      <w:numPr>
        <w:ins w:id="10" w:author="mzuberska" w:date="2005-03-03T15:40:00Z"/>
      </w:numPr>
    </w:pPr>
  </w:p>
  <w:p w14:paraId="2875C8DA" w14:textId="77777777" w:rsidR="008832FF" w:rsidRDefault="008832FF">
    <w:pPr>
      <w:numPr>
        <w:ins w:id="11" w:author="mzuberska" w:date="2005-03-03T15:40:00Z"/>
      </w:numPr>
    </w:pPr>
  </w:p>
  <w:p w14:paraId="49A716C8" w14:textId="77777777" w:rsidR="008832FF" w:rsidRDefault="008832FF">
    <w:pPr>
      <w:numPr>
        <w:ins w:id="12" w:author="mzuberska" w:date="2005-03-03T15:40:00Z"/>
      </w:numPr>
    </w:pPr>
  </w:p>
  <w:p w14:paraId="2A21CA5A" w14:textId="77777777" w:rsidR="008832FF" w:rsidRDefault="008832FF">
    <w:pPr>
      <w:numPr>
        <w:ins w:id="13" w:author="mzuberska" w:date="2005-03-03T15:40:00Z"/>
      </w:numPr>
    </w:pPr>
  </w:p>
  <w:p w14:paraId="6D5CB469" w14:textId="77777777" w:rsidR="008832FF" w:rsidRDefault="008832FF">
    <w:pPr>
      <w:numPr>
        <w:ins w:id="14" w:author="mzuberska" w:date="2005-03-03T15:40:00Z"/>
      </w:numPr>
    </w:pPr>
  </w:p>
  <w:p w14:paraId="1882188F" w14:textId="77777777" w:rsidR="008832FF" w:rsidRDefault="008832FF">
    <w:pPr>
      <w:numPr>
        <w:ins w:id="15" w:author="mzuberska" w:date="2005-03-03T15:40:00Z"/>
      </w:numPr>
    </w:pPr>
  </w:p>
  <w:p w14:paraId="51F4D587" w14:textId="77777777" w:rsidR="008832FF" w:rsidRDefault="008832FF">
    <w:pPr>
      <w:numPr>
        <w:ins w:id="16" w:author="Unknown"/>
      </w:numPr>
    </w:pPr>
  </w:p>
  <w:p w14:paraId="38B082FF" w14:textId="77777777" w:rsidR="008832FF" w:rsidRDefault="008832FF">
    <w:pPr>
      <w:numPr>
        <w:ins w:id="17" w:author="Unknown"/>
      </w:numPr>
    </w:pPr>
  </w:p>
  <w:p w14:paraId="669E3A24" w14:textId="77777777" w:rsidR="008832FF" w:rsidRDefault="008832FF">
    <w:pPr>
      <w:numPr>
        <w:ins w:id="18" w:author="Unknown"/>
      </w:numPr>
    </w:pPr>
  </w:p>
  <w:p w14:paraId="5F29582F" w14:textId="77777777" w:rsidR="008832FF" w:rsidRDefault="008832FF">
    <w:pPr>
      <w:numPr>
        <w:ins w:id="19" w:author="Unknown"/>
      </w:numPr>
    </w:pPr>
  </w:p>
  <w:p w14:paraId="5028EC7F" w14:textId="77777777" w:rsidR="008832FF" w:rsidRDefault="008832FF">
    <w:pPr>
      <w:numPr>
        <w:ins w:id="20" w:author="Unknown"/>
      </w:numPr>
    </w:pPr>
  </w:p>
  <w:p w14:paraId="4D05B3C8" w14:textId="77777777"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F8659" w14:textId="77777777"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C4A7485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1D353DBA"/>
    <w:multiLevelType w:val="multilevel"/>
    <w:tmpl w:val="358ED0E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E7B79E8"/>
    <w:multiLevelType w:val="multilevel"/>
    <w:tmpl w:val="2B0E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" w:hanging="1440"/>
      </w:pPr>
      <w:rPr>
        <w:rFonts w:hint="default"/>
      </w:rPr>
    </w:lvl>
  </w:abstractNum>
  <w:abstractNum w:abstractNumId="21">
    <w:nsid w:val="20591F5A"/>
    <w:multiLevelType w:val="multilevel"/>
    <w:tmpl w:val="8494B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>
    <w:nsid w:val="20AB6788"/>
    <w:multiLevelType w:val="hybridMultilevel"/>
    <w:tmpl w:val="4ADE781E"/>
    <w:lvl w:ilvl="0" w:tplc="8968062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5B95E9C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92818BC"/>
    <w:multiLevelType w:val="hybridMultilevel"/>
    <w:tmpl w:val="6F209F8E"/>
    <w:lvl w:ilvl="0" w:tplc="5B403B4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8">
    <w:nsid w:val="2D3E5EBE"/>
    <w:multiLevelType w:val="hybridMultilevel"/>
    <w:tmpl w:val="A2B47CE0"/>
    <w:lvl w:ilvl="0" w:tplc="1E4A44B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  <w:sz w:val="22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7A854BB"/>
    <w:multiLevelType w:val="hybridMultilevel"/>
    <w:tmpl w:val="36E2F9B2"/>
    <w:lvl w:ilvl="0" w:tplc="A7585364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ACE178C">
      <w:start w:val="1"/>
      <w:numFmt w:val="bullet"/>
      <w:lvlText w:val="-"/>
      <w:lvlJc w:val="right"/>
      <w:pPr>
        <w:ind w:left="1440" w:hanging="360"/>
      </w:pPr>
      <w:rPr>
        <w:rFonts w:ascii="Arial Narrow" w:eastAsia="Times New Roman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4">
    <w:nsid w:val="38223BD9"/>
    <w:multiLevelType w:val="multilevel"/>
    <w:tmpl w:val="2DD6D7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39AD6648"/>
    <w:multiLevelType w:val="multilevel"/>
    <w:tmpl w:val="C4E2B6EE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3B277E58"/>
    <w:multiLevelType w:val="multilevel"/>
    <w:tmpl w:val="46A83182"/>
    <w:lvl w:ilvl="0">
      <w:start w:val="3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42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>
    <w:nsid w:val="416C1653"/>
    <w:multiLevelType w:val="multilevel"/>
    <w:tmpl w:val="2A50A4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3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47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0">
    <w:nsid w:val="45E6571B"/>
    <w:multiLevelType w:val="multilevel"/>
    <w:tmpl w:val="FA5888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842" w:hanging="54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32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626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928" w:hanging="72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59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2892" w:hanging="108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54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3856" w:hanging="1440"/>
      </w:pPr>
      <w:rPr>
        <w:rFonts w:hint="default"/>
        <w:b w:val="0"/>
        <w:color w:val="auto"/>
        <w:u w:val="none"/>
      </w:rPr>
    </w:lvl>
  </w:abstractNum>
  <w:abstractNum w:abstractNumId="51">
    <w:nsid w:val="481872EA"/>
    <w:multiLevelType w:val="multilevel"/>
    <w:tmpl w:val="6C7E95E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2">
    <w:nsid w:val="49160855"/>
    <w:multiLevelType w:val="multilevel"/>
    <w:tmpl w:val="AE3CD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>
    <w:nsid w:val="49C97356"/>
    <w:multiLevelType w:val="multilevel"/>
    <w:tmpl w:val="BD60AE7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5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41E130F"/>
    <w:multiLevelType w:val="multilevel"/>
    <w:tmpl w:val="B87E42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66A1001F"/>
    <w:multiLevelType w:val="hybridMultilevel"/>
    <w:tmpl w:val="87DA199C"/>
    <w:lvl w:ilvl="0" w:tplc="EEC6DEDE">
      <w:start w:val="1"/>
      <w:numFmt w:val="upperLetter"/>
      <w:lvlText w:val="%1."/>
      <w:lvlJc w:val="left"/>
      <w:pPr>
        <w:ind w:left="285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3570" w:hanging="360"/>
      </w:pPr>
    </w:lvl>
    <w:lvl w:ilvl="2" w:tplc="041B001B" w:tentative="1">
      <w:start w:val="1"/>
      <w:numFmt w:val="lowerRoman"/>
      <w:lvlText w:val="%3."/>
      <w:lvlJc w:val="right"/>
      <w:pPr>
        <w:ind w:left="4290" w:hanging="180"/>
      </w:pPr>
    </w:lvl>
    <w:lvl w:ilvl="3" w:tplc="041B000F" w:tentative="1">
      <w:start w:val="1"/>
      <w:numFmt w:val="decimal"/>
      <w:lvlText w:val="%4."/>
      <w:lvlJc w:val="left"/>
      <w:pPr>
        <w:ind w:left="5010" w:hanging="360"/>
      </w:pPr>
    </w:lvl>
    <w:lvl w:ilvl="4" w:tplc="041B0019" w:tentative="1">
      <w:start w:val="1"/>
      <w:numFmt w:val="lowerLetter"/>
      <w:lvlText w:val="%5."/>
      <w:lvlJc w:val="left"/>
      <w:pPr>
        <w:ind w:left="5730" w:hanging="360"/>
      </w:pPr>
    </w:lvl>
    <w:lvl w:ilvl="5" w:tplc="041B001B" w:tentative="1">
      <w:start w:val="1"/>
      <w:numFmt w:val="lowerRoman"/>
      <w:lvlText w:val="%6."/>
      <w:lvlJc w:val="right"/>
      <w:pPr>
        <w:ind w:left="6450" w:hanging="180"/>
      </w:pPr>
    </w:lvl>
    <w:lvl w:ilvl="6" w:tplc="041B000F" w:tentative="1">
      <w:start w:val="1"/>
      <w:numFmt w:val="decimal"/>
      <w:lvlText w:val="%7."/>
      <w:lvlJc w:val="left"/>
      <w:pPr>
        <w:ind w:left="7170" w:hanging="360"/>
      </w:pPr>
    </w:lvl>
    <w:lvl w:ilvl="7" w:tplc="041B0019" w:tentative="1">
      <w:start w:val="1"/>
      <w:numFmt w:val="lowerLetter"/>
      <w:lvlText w:val="%8."/>
      <w:lvlJc w:val="left"/>
      <w:pPr>
        <w:ind w:left="7890" w:hanging="360"/>
      </w:pPr>
    </w:lvl>
    <w:lvl w:ilvl="8" w:tplc="041B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3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>
    <w:nsid w:val="696A4983"/>
    <w:multiLevelType w:val="multilevel"/>
    <w:tmpl w:val="D110E7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>
    <w:nsid w:val="6A451EF4"/>
    <w:multiLevelType w:val="multilevel"/>
    <w:tmpl w:val="7D1E5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6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9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1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2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5"/>
  </w:num>
  <w:num w:numId="2">
    <w:abstractNumId w:val="63"/>
  </w:num>
  <w:num w:numId="3">
    <w:abstractNumId w:val="10"/>
  </w:num>
  <w:num w:numId="4">
    <w:abstractNumId w:val="54"/>
  </w:num>
  <w:num w:numId="5">
    <w:abstractNumId w:val="48"/>
  </w:num>
  <w:num w:numId="6">
    <w:abstractNumId w:val="67"/>
  </w:num>
  <w:num w:numId="7">
    <w:abstractNumId w:val="3"/>
  </w:num>
  <w:num w:numId="8">
    <w:abstractNumId w:val="18"/>
  </w:num>
  <w:num w:numId="9">
    <w:abstractNumId w:val="73"/>
  </w:num>
  <w:num w:numId="10">
    <w:abstractNumId w:val="43"/>
  </w:num>
  <w:num w:numId="11">
    <w:abstractNumId w:val="70"/>
  </w:num>
  <w:num w:numId="12">
    <w:abstractNumId w:val="59"/>
  </w:num>
  <w:num w:numId="13">
    <w:abstractNumId w:val="47"/>
  </w:num>
  <w:num w:numId="14">
    <w:abstractNumId w:val="74"/>
  </w:num>
  <w:num w:numId="15">
    <w:abstractNumId w:val="51"/>
  </w:num>
  <w:num w:numId="16">
    <w:abstractNumId w:val="37"/>
  </w:num>
  <w:num w:numId="17">
    <w:abstractNumId w:val="16"/>
  </w:num>
  <w:num w:numId="18">
    <w:abstractNumId w:val="69"/>
  </w:num>
  <w:num w:numId="19">
    <w:abstractNumId w:val="53"/>
  </w:num>
  <w:num w:numId="20">
    <w:abstractNumId w:val="34"/>
  </w:num>
  <w:num w:numId="21">
    <w:abstractNumId w:val="36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0"/>
  </w:num>
  <w:num w:numId="25">
    <w:abstractNumId w:val="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31"/>
  </w:num>
  <w:num w:numId="32">
    <w:abstractNumId w:val="25"/>
  </w:num>
  <w:num w:numId="33">
    <w:abstractNumId w:val="55"/>
  </w:num>
  <w:num w:numId="34">
    <w:abstractNumId w:val="29"/>
  </w:num>
  <w:num w:numId="35">
    <w:abstractNumId w:val="19"/>
  </w:num>
  <w:num w:numId="36">
    <w:abstractNumId w:val="14"/>
  </w:num>
  <w:num w:numId="37">
    <w:abstractNumId w:val="38"/>
  </w:num>
  <w:num w:numId="38">
    <w:abstractNumId w:val="6"/>
  </w:num>
  <w:num w:numId="39">
    <w:abstractNumId w:val="72"/>
  </w:num>
  <w:num w:numId="40">
    <w:abstractNumId w:val="58"/>
  </w:num>
  <w:num w:numId="41">
    <w:abstractNumId w:val="17"/>
  </w:num>
  <w:num w:numId="42">
    <w:abstractNumId w:val="40"/>
  </w:num>
  <w:num w:numId="43">
    <w:abstractNumId w:val="23"/>
  </w:num>
  <w:num w:numId="44">
    <w:abstractNumId w:val="4"/>
  </w:num>
  <w:num w:numId="45">
    <w:abstractNumId w:val="66"/>
  </w:num>
  <w:num w:numId="46">
    <w:abstractNumId w:val="57"/>
  </w:num>
  <w:num w:numId="47">
    <w:abstractNumId w:val="45"/>
  </w:num>
  <w:num w:numId="48">
    <w:abstractNumId w:val="13"/>
  </w:num>
  <w:num w:numId="49">
    <w:abstractNumId w:val="52"/>
  </w:num>
  <w:num w:numId="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0"/>
  </w:num>
  <w:num w:numId="54">
    <w:abstractNumId w:val="71"/>
  </w:num>
  <w:num w:numId="55">
    <w:abstractNumId w:val="8"/>
  </w:num>
  <w:num w:numId="56">
    <w:abstractNumId w:val="33"/>
  </w:num>
  <w:num w:numId="57">
    <w:abstractNumId w:val="61"/>
  </w:num>
  <w:num w:numId="58">
    <w:abstractNumId w:val="68"/>
  </w:num>
  <w:num w:numId="59">
    <w:abstractNumId w:val="39"/>
  </w:num>
  <w:num w:numId="60">
    <w:abstractNumId w:val="27"/>
  </w:num>
  <w:num w:numId="61">
    <w:abstractNumId w:val="5"/>
  </w:num>
  <w:num w:numId="62">
    <w:abstractNumId w:val="11"/>
  </w:num>
  <w:num w:numId="63">
    <w:abstractNumId w:val="49"/>
  </w:num>
  <w:num w:numId="64">
    <w:abstractNumId w:val="65"/>
  </w:num>
  <w:num w:numId="65">
    <w:abstractNumId w:val="32"/>
  </w:num>
  <w:num w:numId="66">
    <w:abstractNumId w:val="24"/>
  </w:num>
  <w:num w:numId="67">
    <w:abstractNumId w:val="64"/>
  </w:num>
  <w:num w:numId="68">
    <w:abstractNumId w:val="20"/>
  </w:num>
  <w:num w:numId="69">
    <w:abstractNumId w:val="28"/>
  </w:num>
  <w:num w:numId="70">
    <w:abstractNumId w:val="62"/>
  </w:num>
  <w:num w:numId="71">
    <w:abstractNumId w:val="3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</w:num>
  <w:num w:numId="73">
    <w:abstractNumId w:val="1"/>
  </w:num>
  <w:num w:numId="74">
    <w:abstractNumId w:val="15"/>
  </w:num>
  <w:num w:numId="75">
    <w:abstractNumId w:val="50"/>
  </w:num>
  <w:num w:numId="7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1"/>
  </w:num>
  <w:num w:numId="79">
    <w:abstractNumId w:val="26"/>
  </w:num>
  <w:num w:numId="80">
    <w:abstractNumId w:val="2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5015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0D5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511F"/>
    <w:rsid w:val="001160BD"/>
    <w:rsid w:val="001166F3"/>
    <w:rsid w:val="00117624"/>
    <w:rsid w:val="0012383F"/>
    <w:rsid w:val="001248FB"/>
    <w:rsid w:val="00126952"/>
    <w:rsid w:val="00126B4A"/>
    <w:rsid w:val="0012746D"/>
    <w:rsid w:val="00132465"/>
    <w:rsid w:val="00133726"/>
    <w:rsid w:val="00133C6A"/>
    <w:rsid w:val="00134206"/>
    <w:rsid w:val="001355C6"/>
    <w:rsid w:val="00135ADB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E78C2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5FE7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2ACB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4FCA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97DB1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1F70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BC6"/>
    <w:rsid w:val="00447DC2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270F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2F3E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07D3B"/>
    <w:rsid w:val="0051024A"/>
    <w:rsid w:val="005107EB"/>
    <w:rsid w:val="0051281F"/>
    <w:rsid w:val="00512847"/>
    <w:rsid w:val="00513726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9AB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6DC0"/>
    <w:rsid w:val="0059717B"/>
    <w:rsid w:val="00597963"/>
    <w:rsid w:val="00597DBB"/>
    <w:rsid w:val="005A0E18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5F46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4374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56478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202E"/>
    <w:rsid w:val="00774509"/>
    <w:rsid w:val="00775230"/>
    <w:rsid w:val="0077635E"/>
    <w:rsid w:val="007815F9"/>
    <w:rsid w:val="007844F0"/>
    <w:rsid w:val="00787F67"/>
    <w:rsid w:val="00790E0D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5853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4A4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27772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1D05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09A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5790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1980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411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8FD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122A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1D9"/>
    <w:rsid w:val="00B24B56"/>
    <w:rsid w:val="00B257C1"/>
    <w:rsid w:val="00B27994"/>
    <w:rsid w:val="00B30E36"/>
    <w:rsid w:val="00B33084"/>
    <w:rsid w:val="00B36269"/>
    <w:rsid w:val="00B412DE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57BF3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2E00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28B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342A0"/>
    <w:rsid w:val="00C40341"/>
    <w:rsid w:val="00C40BE9"/>
    <w:rsid w:val="00C411B0"/>
    <w:rsid w:val="00C41501"/>
    <w:rsid w:val="00C41BAC"/>
    <w:rsid w:val="00C4241D"/>
    <w:rsid w:val="00C43759"/>
    <w:rsid w:val="00C43D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63D1"/>
    <w:rsid w:val="00C973D9"/>
    <w:rsid w:val="00CA04E4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2725"/>
    <w:rsid w:val="00CE432D"/>
    <w:rsid w:val="00CF0D2C"/>
    <w:rsid w:val="00CF20C0"/>
    <w:rsid w:val="00CF32B6"/>
    <w:rsid w:val="00CF364F"/>
    <w:rsid w:val="00CF3E77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381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084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1620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3CF2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85B3D"/>
    <w:rsid w:val="00F87863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28304A"/>
  <w15:docId w15:val="{1CEEC492-FCF0-4CB1-BA04-7E112385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9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17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B34D2-82A4-478A-AFF9-FF46F271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5683</Words>
  <Characters>32394</Characters>
  <Application>Microsoft Office Word</Application>
  <DocSecurity>0</DocSecurity>
  <Lines>269</Lines>
  <Paragraphs>76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38001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5</cp:revision>
  <cp:lastPrinted>2020-09-07T13:24:00Z</cp:lastPrinted>
  <dcterms:created xsi:type="dcterms:W3CDTF">2020-08-19T09:26:00Z</dcterms:created>
  <dcterms:modified xsi:type="dcterms:W3CDTF">2020-09-07T13:25:00Z</dcterms:modified>
</cp:coreProperties>
</file>